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167F2" w14:textId="19EFA6D9" w:rsidR="00F70204" w:rsidRPr="00B54EC5" w:rsidRDefault="00CF0DD3" w:rsidP="00887F59">
      <w:pPr>
        <w:pStyle w:val="Title"/>
      </w:pPr>
      <w:bookmarkStart w:id="0" w:name="_Toc115256294"/>
      <w:bookmarkStart w:id="1" w:name="_Toc368665186"/>
      <w:bookmarkStart w:id="2" w:name="_Toc396600444"/>
      <w:r>
        <w:t xml:space="preserve">Annex A - </w:t>
      </w:r>
      <w:r w:rsidR="001735F3">
        <w:t>Digital Technologies</w:t>
      </w:r>
      <w:ins w:id="3" w:author="Tom Southall" w:date="2019-08-12T09:33:00Z">
        <w:r>
          <w:br/>
        </w:r>
      </w:ins>
      <w:r>
        <w:t xml:space="preserve">Draft </w:t>
      </w:r>
      <w:r w:rsidR="00A14841">
        <w:t>Initial Review Process</w:t>
      </w:r>
    </w:p>
    <w:p w14:paraId="691FF12A" w14:textId="76F1AE27" w:rsidR="002D410A" w:rsidRPr="00D36B74" w:rsidRDefault="00183401" w:rsidP="00397171">
      <w:pPr>
        <w:pStyle w:val="Heading1"/>
        <w:numPr>
          <w:ilvl w:val="0"/>
          <w:numId w:val="35"/>
        </w:numPr>
        <w:spacing w:before="120" w:after="120" w:line="240" w:lineRule="auto"/>
      </w:pPr>
      <w:r w:rsidRPr="00D36B74">
        <w:t>Introduction</w:t>
      </w:r>
      <w:bookmarkStart w:id="4" w:name="_GoBack"/>
      <w:bookmarkEnd w:id="4"/>
    </w:p>
    <w:p w14:paraId="1B7E8474" w14:textId="4372BACD" w:rsidR="00887F59" w:rsidRPr="00887F59" w:rsidRDefault="00887F59" w:rsidP="00887F59">
      <w:pPr>
        <w:pStyle w:val="BodyText"/>
      </w:pPr>
      <w:r w:rsidRPr="00887F59">
        <w:t xml:space="preserve">The development of digital technologies continues to be rapid and it impacts on almost all aspects of the maritime industry, including maritime communications, aids to navigation and VTS.  Digital technologies deal with the creation and practical use of digital or computerised information using devices, methods or systems. (Source http://www.dictionary.com) </w:t>
      </w:r>
    </w:p>
    <w:p w14:paraId="6A04A356" w14:textId="28AED405" w:rsidR="00887F59" w:rsidRPr="00887F59" w:rsidRDefault="00887F59" w:rsidP="00887F59">
      <w:pPr>
        <w:pStyle w:val="BodyText"/>
      </w:pPr>
      <w:r w:rsidRPr="00887F59">
        <w:t xml:space="preserve">Therefore, it is important to evaluate emerging digital technologies in consideration of user requirements and needs of IALA membership. The evaluation will be a preliminary, high level, desktop study. It will identify the key features and capabilities advantages/disadvantages, limitations and application to aids to navigation, VTS and services and systems within the context of e-navigation. </w:t>
      </w:r>
    </w:p>
    <w:p w14:paraId="3928D6B7" w14:textId="0DA45805" w:rsidR="00533A4D" w:rsidRDefault="00887F59" w:rsidP="00887F59">
      <w:pPr>
        <w:pStyle w:val="BodyText"/>
      </w:pPr>
      <w:r w:rsidRPr="00887F59">
        <w:t xml:space="preserve">For this purpose, </w:t>
      </w:r>
      <w:r>
        <w:t>a</w:t>
      </w:r>
      <w:r w:rsidR="00960027" w:rsidRPr="00887F59">
        <w:t xml:space="preserve"> simplified set of assessment criteria has been established to provide a consistent review approach. However, it is recognised that innovation and new technologies cannot always be easily measured by extant processes. Accordingly, the review process </w:t>
      </w:r>
      <w:r>
        <w:t xml:space="preserve">is to be considered an initial step in determining further steps that may be taken to confirm that a technology is appropriate and </w:t>
      </w:r>
      <w:r w:rsidR="007412F4">
        <w:t xml:space="preserve">feasible </w:t>
      </w:r>
      <w:r>
        <w:t xml:space="preserve">for the use of IALA members. </w:t>
      </w:r>
      <w:r w:rsidR="00CA28F0">
        <w:t xml:space="preserve"> </w:t>
      </w:r>
      <w:r w:rsidR="00CA28F0" w:rsidRPr="00533A4D">
        <w:rPr>
          <w:highlight w:val="yellow"/>
        </w:rPr>
        <w:t>When providing information on a new technology the organisation which provides the information also shall identify how the technology may be used by IALA members</w:t>
      </w:r>
      <w:r w:rsidR="00CC7B78" w:rsidRPr="00397171">
        <w:rPr>
          <w:rStyle w:val="FootnoteReference"/>
          <w:vertAlign w:val="superscript"/>
        </w:rPr>
        <w:footnoteReference w:id="1"/>
      </w:r>
      <w:r w:rsidR="00CC7B78">
        <w:t>.</w:t>
      </w:r>
      <w:r w:rsidR="00CA28F0">
        <w:t xml:space="preserve"> </w:t>
      </w:r>
    </w:p>
    <w:p w14:paraId="2F2B1CDA" w14:textId="558A63F0" w:rsidR="00183401" w:rsidRDefault="00887F59" w:rsidP="00887F59">
      <w:pPr>
        <w:pStyle w:val="BodyText"/>
      </w:pPr>
      <w:r>
        <w:t xml:space="preserve">The ENAV Committee </w:t>
      </w:r>
      <w:r w:rsidR="00183401" w:rsidRPr="00183401">
        <w:t>has developed a staged process to conduct a</w:t>
      </w:r>
      <w:r w:rsidR="005A0DE1">
        <w:t>n initial</w:t>
      </w:r>
      <w:r w:rsidR="00183401" w:rsidRPr="00183401">
        <w:t xml:space="preserve"> assessment of new candidate technologies</w:t>
      </w:r>
      <w:r w:rsidR="005A0DE1">
        <w:t xml:space="preserve">. </w:t>
      </w:r>
      <w:r>
        <w:t xml:space="preserve"> The expectation is that, when </w:t>
      </w:r>
      <w:r w:rsidR="003A2812">
        <w:t>a</w:t>
      </w:r>
      <w:r w:rsidR="00A57BB7">
        <w:t xml:space="preserve"> candidate</w:t>
      </w:r>
      <w:r w:rsidR="003A2812">
        <w:t xml:space="preserve"> technology</w:t>
      </w:r>
      <w:r w:rsidR="00A57BB7">
        <w:t xml:space="preserve"> receives a successful recommendation, </w:t>
      </w:r>
      <w:r>
        <w:t>the information will be shared with other</w:t>
      </w:r>
      <w:r w:rsidR="00183401" w:rsidRPr="00183401">
        <w:t xml:space="preserve"> working groups and</w:t>
      </w:r>
      <w:r w:rsidR="00572F92">
        <w:t>/or</w:t>
      </w:r>
      <w:r w:rsidR="00183401" w:rsidRPr="00183401">
        <w:t xml:space="preserve"> committees within IALA</w:t>
      </w:r>
      <w:r w:rsidR="00A57BB7">
        <w:t xml:space="preserve">. Where a candidate technology fails to receive a positive </w:t>
      </w:r>
      <w:r w:rsidR="000B0C9B">
        <w:t>outcome, the details will be retained for future reference.</w:t>
      </w:r>
      <w:r>
        <w:t xml:space="preserve"> </w:t>
      </w:r>
    </w:p>
    <w:p w14:paraId="3269D8C1" w14:textId="0AFF8E0F" w:rsidR="00887F59" w:rsidRDefault="00887F59" w:rsidP="00397171">
      <w:pPr>
        <w:pStyle w:val="Heading1"/>
        <w:numPr>
          <w:ilvl w:val="0"/>
          <w:numId w:val="35"/>
        </w:numPr>
        <w:spacing w:before="120" w:after="120" w:line="240" w:lineRule="auto"/>
      </w:pPr>
      <w:r>
        <w:t>Staged Approach</w:t>
      </w:r>
    </w:p>
    <w:p w14:paraId="28D0861B" w14:textId="322B7DCC" w:rsidR="00927CC9" w:rsidRDefault="00887F59" w:rsidP="00887F59">
      <w:pPr>
        <w:pStyle w:val="BodyText"/>
      </w:pPr>
      <w:r>
        <w:t xml:space="preserve">The assessment process will be carried out in three stages:  </w:t>
      </w:r>
    </w:p>
    <w:p w14:paraId="17A45E08" w14:textId="34C8D136" w:rsidR="00927CC9" w:rsidRDefault="00927CC9" w:rsidP="00397171">
      <w:pPr>
        <w:pStyle w:val="Heading2"/>
        <w:numPr>
          <w:ilvl w:val="1"/>
          <w:numId w:val="35"/>
        </w:numPr>
        <w:spacing w:after="120" w:line="240" w:lineRule="auto"/>
      </w:pPr>
      <w:r>
        <w:t xml:space="preserve">Stage 1 : </w:t>
      </w:r>
      <w:r w:rsidR="00A14841">
        <w:t>Proposed Technology</w:t>
      </w:r>
    </w:p>
    <w:p w14:paraId="170EE01C" w14:textId="52EA107A" w:rsidR="00A14841" w:rsidRDefault="00A14841" w:rsidP="00887F59">
      <w:pPr>
        <w:pStyle w:val="BodyText"/>
      </w:pPr>
      <w:r>
        <w:t xml:space="preserve">The proposers of a new candidate Technology are requested to answer questions in ‘Technology Candidate Response’ column within the following table.  The proposal, along with any supporting input paper and presentation on the technology, will be provided as input to the ENAV Committee.  </w:t>
      </w:r>
    </w:p>
    <w:p w14:paraId="77CE8A61" w14:textId="7F8A1C58" w:rsidR="00927CC9" w:rsidRDefault="00927CC9" w:rsidP="00397171">
      <w:pPr>
        <w:pStyle w:val="Heading2"/>
        <w:numPr>
          <w:ilvl w:val="1"/>
          <w:numId w:val="35"/>
        </w:numPr>
        <w:spacing w:after="120" w:line="240" w:lineRule="auto"/>
      </w:pPr>
      <w:r>
        <w:t xml:space="preserve">Stage 2 : </w:t>
      </w:r>
      <w:r w:rsidR="00887F59">
        <w:t xml:space="preserve">ENAV </w:t>
      </w:r>
      <w:r>
        <w:t>Work group review</w:t>
      </w:r>
    </w:p>
    <w:p w14:paraId="2B2DF28C" w14:textId="706E68D5" w:rsidR="00A14841" w:rsidRDefault="00A14841" w:rsidP="00A14841">
      <w:pPr>
        <w:pStyle w:val="BodyText"/>
      </w:pPr>
      <w:r>
        <w:t>The ENAV Committee will evaluate the ‘Candidate Response’ and comment within the ‘Working Group Response’ column.</w:t>
      </w:r>
    </w:p>
    <w:p w14:paraId="1CBEAEBE" w14:textId="77777777" w:rsidR="00A14841" w:rsidRDefault="00A14841" w:rsidP="00A14841">
      <w:pPr>
        <w:pStyle w:val="BodyText"/>
        <w:rPr>
          <w:rFonts w:eastAsia="Calibri"/>
          <w:lang w:eastAsia="de-DE"/>
        </w:rPr>
      </w:pPr>
      <w:r>
        <w:rPr>
          <w:rFonts w:eastAsia="Calibri"/>
          <w:lang w:eastAsia="de-DE"/>
        </w:rPr>
        <w:t>Where appropriate the working group will invite new candidate providers and/or relevant parties, to present and demonstrate on their subject matter.</w:t>
      </w:r>
    </w:p>
    <w:p w14:paraId="6E9722F3" w14:textId="405953B5" w:rsidR="00A14841" w:rsidRPr="00A14841" w:rsidRDefault="00A14841" w:rsidP="00887F59">
      <w:pPr>
        <w:pStyle w:val="BodyText"/>
        <w:rPr>
          <w:rFonts w:eastAsia="Calibri"/>
          <w:lang w:eastAsia="de-DE"/>
        </w:rPr>
      </w:pPr>
      <w:r>
        <w:rPr>
          <w:rFonts w:eastAsia="Calibri"/>
          <w:lang w:eastAsia="de-DE"/>
        </w:rPr>
        <w:t>A ‘status’ will be applied by the working group for each line of information within the table.</w:t>
      </w:r>
    </w:p>
    <w:p w14:paraId="07F390E8" w14:textId="2EBDAECD" w:rsidR="00927CC9" w:rsidRDefault="00927CC9" w:rsidP="00397171">
      <w:pPr>
        <w:pStyle w:val="Heading2"/>
        <w:numPr>
          <w:ilvl w:val="1"/>
          <w:numId w:val="35"/>
        </w:numPr>
        <w:spacing w:after="120" w:line="240" w:lineRule="auto"/>
      </w:pPr>
      <w:r>
        <w:t>Stage 3 : Recommendation</w:t>
      </w:r>
    </w:p>
    <w:p w14:paraId="1732CD68" w14:textId="5805B7C1" w:rsidR="00FC3A17" w:rsidRPr="00CD68E4" w:rsidRDefault="00FC3A17" w:rsidP="005410F7">
      <w:pPr>
        <w:pStyle w:val="BodyText"/>
        <w:rPr>
          <w:rFonts w:eastAsia="Calibri"/>
          <w:lang w:eastAsia="de-DE"/>
        </w:rPr>
      </w:pPr>
      <w:r>
        <w:rPr>
          <w:rFonts w:eastAsia="Calibri"/>
          <w:lang w:eastAsia="de-DE"/>
        </w:rPr>
        <w:t>Once the table has been completed, the working group will review the findings a</w:t>
      </w:r>
      <w:r w:rsidR="007C2925">
        <w:rPr>
          <w:rFonts w:eastAsia="Calibri"/>
          <w:lang w:eastAsia="de-DE"/>
        </w:rPr>
        <w:t>nd provide a recommendation.</w:t>
      </w:r>
    </w:p>
    <w:p w14:paraId="746D12A1" w14:textId="578ADB69" w:rsidR="005410F7" w:rsidRDefault="003F4857" w:rsidP="00397171">
      <w:pPr>
        <w:pStyle w:val="Heading1"/>
        <w:numPr>
          <w:ilvl w:val="0"/>
          <w:numId w:val="35"/>
        </w:numPr>
        <w:spacing w:before="120" w:after="120" w:line="240" w:lineRule="auto"/>
      </w:pPr>
      <w:r>
        <w:t>Tracking Technology Reviews</w:t>
      </w:r>
    </w:p>
    <w:p w14:paraId="0510347F" w14:textId="348BA6EC" w:rsidR="003F4857" w:rsidRDefault="003F4857" w:rsidP="00183401">
      <w:pPr>
        <w:pStyle w:val="BodyText"/>
      </w:pPr>
      <w:r>
        <w:t xml:space="preserve">A technology tracker table has also been developed to provide a high-level overview of the status of the review of technologies.  </w:t>
      </w:r>
    </w:p>
    <w:p w14:paraId="55BD6468" w14:textId="77777777" w:rsidR="00397171" w:rsidRDefault="00397171">
      <w:pPr>
        <w:rPr>
          <w:rFonts w:ascii="Calibri" w:hAnsi="Calibri" w:cs="Arial"/>
          <w:lang w:eastAsia="en-GB"/>
        </w:rPr>
        <w:sectPr w:rsidR="00397171" w:rsidSect="003F5407">
          <w:headerReference w:type="default" r:id="rId8"/>
          <w:pgSz w:w="11906" w:h="16838"/>
          <w:pgMar w:top="1418" w:right="1134" w:bottom="1134" w:left="1134" w:header="567" w:footer="567" w:gutter="0"/>
          <w:cols w:space="708"/>
          <w:docGrid w:linePitch="360"/>
        </w:sectPr>
      </w:pPr>
    </w:p>
    <w:p w14:paraId="67E596D4" w14:textId="788F6E47" w:rsidR="00A14841" w:rsidRPr="00B54EC5" w:rsidRDefault="00A14841" w:rsidP="00A14841">
      <w:pPr>
        <w:pStyle w:val="Title"/>
      </w:pPr>
      <w:r>
        <w:lastRenderedPageBreak/>
        <w:t>Digital Technologies – Initial Review Table</w:t>
      </w:r>
    </w:p>
    <w:p w14:paraId="47725CF2" w14:textId="77777777" w:rsidR="005A0DE1" w:rsidRPr="005A0DE1" w:rsidRDefault="005A0DE1" w:rsidP="00A14841">
      <w:pPr>
        <w:pStyle w:val="Subtitle"/>
        <w:rPr>
          <w:lang w:eastAsia="en-GB"/>
        </w:rPr>
      </w:pPr>
    </w:p>
    <w:tbl>
      <w:tblPr>
        <w:tblW w:w="5016"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1164"/>
        <w:gridCol w:w="2172"/>
        <w:gridCol w:w="2364"/>
        <w:gridCol w:w="2552"/>
        <w:gridCol w:w="4251"/>
        <w:gridCol w:w="1819"/>
      </w:tblGrid>
      <w:tr w:rsidR="00397171" w:rsidRPr="005A0DE1" w14:paraId="39C4EE73" w14:textId="361C7567" w:rsidTr="00A33BF7">
        <w:trPr>
          <w:cantSplit/>
          <w:trHeight w:val="1299"/>
          <w:tblHeader/>
        </w:trPr>
        <w:tc>
          <w:tcPr>
            <w:tcW w:w="406" w:type="pct"/>
            <w:vMerge w:val="restart"/>
            <w:shd w:val="clear" w:color="auto" w:fill="365F91"/>
            <w:vAlign w:val="center"/>
          </w:tcPr>
          <w:p w14:paraId="17A11EAD" w14:textId="1D08B5F4" w:rsidR="00397171" w:rsidRPr="005A0DE1" w:rsidRDefault="00397171" w:rsidP="00A81B10">
            <w:pPr>
              <w:keepNext/>
              <w:keepLines/>
              <w:spacing w:before="60" w:after="60"/>
              <w:rPr>
                <w:rFonts w:ascii="Calibri" w:hAnsi="Calibri"/>
                <w:b/>
                <w:bCs/>
                <w:color w:val="FFFFFF"/>
                <w:sz w:val="18"/>
                <w:szCs w:val="18"/>
              </w:rPr>
            </w:pPr>
          </w:p>
        </w:tc>
        <w:tc>
          <w:tcPr>
            <w:tcW w:w="758" w:type="pct"/>
            <w:vMerge w:val="restart"/>
            <w:shd w:val="clear" w:color="auto" w:fill="365F91"/>
            <w:vAlign w:val="center"/>
          </w:tcPr>
          <w:p w14:paraId="1B22A379" w14:textId="34116D38" w:rsidR="00397171" w:rsidRPr="005A0DE1" w:rsidRDefault="00397171" w:rsidP="00A81B10">
            <w:pPr>
              <w:keepNext/>
              <w:keepLines/>
              <w:spacing w:before="60" w:after="60"/>
              <w:rPr>
                <w:rFonts w:ascii="Calibri" w:hAnsi="Calibri"/>
                <w:b/>
                <w:bCs/>
                <w:color w:val="FFFFFF"/>
                <w:sz w:val="18"/>
                <w:szCs w:val="18"/>
              </w:rPr>
            </w:pPr>
            <w:r>
              <w:rPr>
                <w:rFonts w:ascii="Calibri" w:hAnsi="Calibri"/>
                <w:b/>
                <w:bCs/>
                <w:color w:val="FFFFFF"/>
                <w:sz w:val="18"/>
                <w:szCs w:val="18"/>
              </w:rPr>
              <w:t xml:space="preserve">Question </w:t>
            </w:r>
          </w:p>
        </w:tc>
        <w:tc>
          <w:tcPr>
            <w:tcW w:w="1716" w:type="pct"/>
            <w:gridSpan w:val="2"/>
            <w:shd w:val="clear" w:color="auto" w:fill="365F91"/>
            <w:vAlign w:val="center"/>
          </w:tcPr>
          <w:p w14:paraId="320ED7CB" w14:textId="13FBBE24" w:rsidR="00397171" w:rsidRDefault="00397171" w:rsidP="00DF474D">
            <w:pPr>
              <w:keepNext/>
              <w:keepLines/>
              <w:spacing w:before="60" w:after="60"/>
              <w:jc w:val="center"/>
              <w:rPr>
                <w:rFonts w:ascii="Calibri" w:hAnsi="Calibri"/>
                <w:b/>
                <w:bCs/>
                <w:color w:val="FFFFFF"/>
                <w:sz w:val="18"/>
                <w:szCs w:val="18"/>
              </w:rPr>
            </w:pPr>
            <w:r>
              <w:rPr>
                <w:rFonts w:ascii="Calibri" w:hAnsi="Calibri"/>
                <w:b/>
                <w:bCs/>
                <w:color w:val="FFFFFF"/>
                <w:sz w:val="18"/>
                <w:szCs w:val="18"/>
              </w:rPr>
              <w:t>Technology Candidate Response</w:t>
            </w:r>
          </w:p>
        </w:tc>
        <w:tc>
          <w:tcPr>
            <w:tcW w:w="1484" w:type="pct"/>
            <w:shd w:val="clear" w:color="auto" w:fill="365F91"/>
          </w:tcPr>
          <w:p w14:paraId="7BB29ED1" w14:textId="7BDEEBF4" w:rsidR="00397171" w:rsidRDefault="00397171" w:rsidP="00DF474D">
            <w:pPr>
              <w:keepNext/>
              <w:keepLines/>
              <w:spacing w:before="60" w:after="60"/>
              <w:jc w:val="center"/>
              <w:rPr>
                <w:rFonts w:ascii="Calibri" w:hAnsi="Calibri"/>
                <w:b/>
                <w:bCs/>
                <w:color w:val="FFFFFF"/>
                <w:sz w:val="18"/>
                <w:szCs w:val="18"/>
              </w:rPr>
            </w:pPr>
          </w:p>
          <w:p w14:paraId="6B9DD9F1" w14:textId="77777777" w:rsidR="00397171" w:rsidRDefault="00397171" w:rsidP="00DF474D">
            <w:pPr>
              <w:keepNext/>
              <w:keepLines/>
              <w:spacing w:before="60" w:after="60"/>
              <w:jc w:val="center"/>
              <w:rPr>
                <w:rFonts w:ascii="Calibri" w:hAnsi="Calibri"/>
                <w:b/>
                <w:bCs/>
                <w:color w:val="FFFFFF"/>
                <w:sz w:val="18"/>
                <w:szCs w:val="18"/>
              </w:rPr>
            </w:pPr>
          </w:p>
          <w:p w14:paraId="7CD0CF20" w14:textId="0E83A6AC" w:rsidR="00397171" w:rsidRDefault="00397171" w:rsidP="00DF474D">
            <w:pPr>
              <w:keepNext/>
              <w:keepLines/>
              <w:spacing w:before="60" w:after="60"/>
              <w:jc w:val="center"/>
              <w:rPr>
                <w:rFonts w:ascii="Calibri" w:hAnsi="Calibri"/>
                <w:b/>
                <w:bCs/>
                <w:color w:val="FFFFFF"/>
                <w:sz w:val="18"/>
                <w:szCs w:val="18"/>
              </w:rPr>
            </w:pPr>
            <w:r>
              <w:rPr>
                <w:rFonts w:ascii="Calibri" w:hAnsi="Calibri"/>
                <w:b/>
                <w:bCs/>
                <w:color w:val="FFFFFF"/>
                <w:sz w:val="18"/>
                <w:szCs w:val="18"/>
              </w:rPr>
              <w:t>Working Group Response</w:t>
            </w:r>
          </w:p>
        </w:tc>
        <w:tc>
          <w:tcPr>
            <w:tcW w:w="635" w:type="pct"/>
            <w:shd w:val="clear" w:color="auto" w:fill="365F91"/>
          </w:tcPr>
          <w:tbl>
            <w:tblPr>
              <w:tblW w:w="1065"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352"/>
              <w:gridCol w:w="368"/>
              <w:gridCol w:w="345"/>
            </w:tblGrid>
            <w:tr w:rsidR="00397171" w:rsidRPr="00B54EC5" w14:paraId="5C7727E8" w14:textId="77777777" w:rsidTr="00DF474D">
              <w:trPr>
                <w:cantSplit/>
                <w:trHeight w:val="1146"/>
              </w:trPr>
              <w:tc>
                <w:tcPr>
                  <w:tcW w:w="1653" w:type="pct"/>
                  <w:shd w:val="clear" w:color="auto" w:fill="92D050"/>
                </w:tcPr>
                <w:p w14:paraId="52554544" w14:textId="5EE6EC6A" w:rsidR="00397171" w:rsidRPr="00B54EC5" w:rsidRDefault="00397171" w:rsidP="00684332">
                  <w:pPr>
                    <w:keepNext/>
                    <w:keepLines/>
                    <w:tabs>
                      <w:tab w:val="center" w:pos="500"/>
                    </w:tabs>
                    <w:spacing w:before="60" w:after="60"/>
                    <w:jc w:val="center"/>
                    <w:rPr>
                      <w:rFonts w:ascii="Calibri" w:hAnsi="Calibri"/>
                      <w:b/>
                      <w:bCs/>
                      <w:sz w:val="18"/>
                      <w:szCs w:val="18"/>
                    </w:rPr>
                  </w:pPr>
                  <w:r w:rsidRPr="00B54EC5">
                    <w:rPr>
                      <w:rFonts w:ascii="Calibri" w:hAnsi="Calibri"/>
                      <w:b/>
                      <w:bCs/>
                      <w:sz w:val="18"/>
                      <w:szCs w:val="18"/>
                    </w:rPr>
                    <w:t>Green</w:t>
                  </w:r>
                </w:p>
              </w:tc>
              <w:tc>
                <w:tcPr>
                  <w:tcW w:w="1728" w:type="pct"/>
                  <w:shd w:val="clear" w:color="auto" w:fill="FFFF00"/>
                </w:tcPr>
                <w:p w14:paraId="2C4F2536" w14:textId="77777777" w:rsidR="00397171" w:rsidRPr="00B54EC5" w:rsidRDefault="00397171" w:rsidP="00684332">
                  <w:pPr>
                    <w:keepNext/>
                    <w:keepLines/>
                    <w:spacing w:before="60" w:after="60"/>
                    <w:jc w:val="center"/>
                    <w:rPr>
                      <w:rFonts w:ascii="Calibri" w:hAnsi="Calibri"/>
                      <w:b/>
                      <w:bCs/>
                      <w:sz w:val="18"/>
                      <w:szCs w:val="18"/>
                    </w:rPr>
                  </w:pPr>
                  <w:r>
                    <w:rPr>
                      <w:rFonts w:ascii="Calibri" w:hAnsi="Calibri"/>
                      <w:b/>
                      <w:bCs/>
                      <w:sz w:val="18"/>
                      <w:szCs w:val="18"/>
                    </w:rPr>
                    <w:t>Amber</w:t>
                  </w:r>
                </w:p>
              </w:tc>
              <w:tc>
                <w:tcPr>
                  <w:tcW w:w="1620" w:type="pct"/>
                  <w:shd w:val="clear" w:color="auto" w:fill="FF0000"/>
                </w:tcPr>
                <w:p w14:paraId="7353447B" w14:textId="77777777" w:rsidR="00397171" w:rsidRPr="00B54EC5" w:rsidRDefault="00397171" w:rsidP="00684332">
                  <w:pPr>
                    <w:keepNext/>
                    <w:keepLines/>
                    <w:spacing w:before="60" w:after="60"/>
                    <w:jc w:val="center"/>
                    <w:rPr>
                      <w:rFonts w:ascii="Calibri" w:hAnsi="Calibri"/>
                      <w:b/>
                      <w:bCs/>
                      <w:sz w:val="18"/>
                      <w:szCs w:val="18"/>
                    </w:rPr>
                  </w:pPr>
                  <w:r w:rsidRPr="00B54EC5">
                    <w:rPr>
                      <w:rFonts w:ascii="Calibri" w:hAnsi="Calibri"/>
                      <w:b/>
                      <w:bCs/>
                      <w:sz w:val="18"/>
                      <w:szCs w:val="18"/>
                    </w:rPr>
                    <w:t>Red</w:t>
                  </w:r>
                </w:p>
              </w:tc>
            </w:tr>
          </w:tbl>
          <w:p w14:paraId="71A6EF3D" w14:textId="5FD6E67D" w:rsidR="00397171" w:rsidRDefault="00397171" w:rsidP="00684332">
            <w:pPr>
              <w:keepNext/>
              <w:keepLines/>
              <w:spacing w:before="60" w:after="60"/>
              <w:jc w:val="center"/>
              <w:rPr>
                <w:rFonts w:ascii="Calibri" w:hAnsi="Calibri"/>
                <w:b/>
                <w:bCs/>
                <w:color w:val="FFFFFF"/>
                <w:sz w:val="18"/>
                <w:szCs w:val="18"/>
              </w:rPr>
            </w:pPr>
          </w:p>
        </w:tc>
      </w:tr>
      <w:tr w:rsidR="00397171" w:rsidRPr="005A0DE1" w14:paraId="138F324A" w14:textId="2C34F7AA" w:rsidTr="00A33BF7">
        <w:trPr>
          <w:cantSplit/>
          <w:trHeight w:val="128"/>
        </w:trPr>
        <w:tc>
          <w:tcPr>
            <w:tcW w:w="406" w:type="pct"/>
            <w:vMerge/>
            <w:shd w:val="clear" w:color="auto" w:fill="365F91"/>
          </w:tcPr>
          <w:p w14:paraId="52FC9282" w14:textId="77777777" w:rsidR="00397171" w:rsidRPr="005A0DE1" w:rsidRDefault="00397171" w:rsidP="005A0DE1">
            <w:pPr>
              <w:keepNext/>
              <w:keepLines/>
              <w:spacing w:before="60" w:after="60"/>
              <w:rPr>
                <w:rFonts w:ascii="Calibri" w:hAnsi="Calibri"/>
                <w:b/>
                <w:bCs/>
                <w:color w:val="FFFFFF"/>
                <w:sz w:val="18"/>
                <w:szCs w:val="18"/>
              </w:rPr>
            </w:pPr>
          </w:p>
        </w:tc>
        <w:tc>
          <w:tcPr>
            <w:tcW w:w="758" w:type="pct"/>
            <w:vMerge/>
            <w:shd w:val="clear" w:color="auto" w:fill="365F91"/>
          </w:tcPr>
          <w:p w14:paraId="3E8D722C" w14:textId="77777777" w:rsidR="00397171" w:rsidRPr="005A0DE1" w:rsidRDefault="00397171" w:rsidP="005A0DE1">
            <w:pPr>
              <w:keepNext/>
              <w:keepLines/>
              <w:spacing w:before="60" w:after="60"/>
              <w:jc w:val="center"/>
              <w:rPr>
                <w:rFonts w:ascii="Calibri" w:hAnsi="Calibri"/>
                <w:b/>
                <w:bCs/>
                <w:color w:val="FFFFFF"/>
                <w:sz w:val="18"/>
                <w:szCs w:val="18"/>
              </w:rPr>
            </w:pPr>
          </w:p>
        </w:tc>
        <w:tc>
          <w:tcPr>
            <w:tcW w:w="825" w:type="pct"/>
            <w:shd w:val="clear" w:color="auto" w:fill="365F91"/>
          </w:tcPr>
          <w:p w14:paraId="5361DFDE" w14:textId="12BD8C12" w:rsidR="00397171" w:rsidRPr="005A0DE1" w:rsidRDefault="00397171" w:rsidP="005A0DE1">
            <w:pPr>
              <w:keepNext/>
              <w:keepLines/>
              <w:spacing w:before="60" w:after="60"/>
              <w:jc w:val="center"/>
              <w:rPr>
                <w:rFonts w:ascii="Calibri" w:hAnsi="Calibri"/>
                <w:b/>
                <w:bCs/>
                <w:color w:val="FFFFFF"/>
                <w:sz w:val="18"/>
                <w:szCs w:val="18"/>
              </w:rPr>
            </w:pPr>
            <w:r>
              <w:rPr>
                <w:rFonts w:ascii="Calibri" w:hAnsi="Calibri"/>
                <w:b/>
                <w:bCs/>
                <w:color w:val="FFFFFF"/>
                <w:sz w:val="18"/>
                <w:szCs w:val="18"/>
              </w:rPr>
              <w:t>Infrastructure</w:t>
            </w:r>
          </w:p>
        </w:tc>
        <w:tc>
          <w:tcPr>
            <w:tcW w:w="891" w:type="pct"/>
            <w:shd w:val="clear" w:color="auto" w:fill="365F91"/>
          </w:tcPr>
          <w:p w14:paraId="0E844E4F" w14:textId="1D52D31A" w:rsidR="00397171" w:rsidRPr="005A0DE1" w:rsidRDefault="00397171" w:rsidP="005A0DE1">
            <w:pPr>
              <w:keepNext/>
              <w:keepLines/>
              <w:spacing w:before="60" w:after="60"/>
              <w:jc w:val="center"/>
              <w:rPr>
                <w:rFonts w:ascii="Calibri" w:hAnsi="Calibri"/>
                <w:b/>
                <w:bCs/>
                <w:color w:val="FFFFFF"/>
                <w:sz w:val="18"/>
                <w:szCs w:val="18"/>
              </w:rPr>
            </w:pPr>
            <w:r>
              <w:rPr>
                <w:rFonts w:ascii="Calibri" w:hAnsi="Calibri"/>
                <w:b/>
                <w:bCs/>
                <w:color w:val="FFFFFF"/>
                <w:sz w:val="18"/>
                <w:szCs w:val="18"/>
              </w:rPr>
              <w:t>User</w:t>
            </w:r>
          </w:p>
        </w:tc>
        <w:tc>
          <w:tcPr>
            <w:tcW w:w="1484" w:type="pct"/>
            <w:shd w:val="clear" w:color="auto" w:fill="365F91"/>
          </w:tcPr>
          <w:p w14:paraId="070DFC05" w14:textId="7E794CCD" w:rsidR="00397171" w:rsidRPr="005A0DE1" w:rsidRDefault="00397171" w:rsidP="005A0DE1">
            <w:pPr>
              <w:keepNext/>
              <w:keepLines/>
              <w:spacing w:before="60" w:after="60"/>
              <w:jc w:val="center"/>
              <w:rPr>
                <w:rFonts w:ascii="Calibri" w:hAnsi="Calibri"/>
                <w:b/>
                <w:bCs/>
                <w:color w:val="FFFFFF"/>
                <w:sz w:val="18"/>
                <w:szCs w:val="18"/>
              </w:rPr>
            </w:pPr>
          </w:p>
        </w:tc>
        <w:tc>
          <w:tcPr>
            <w:tcW w:w="635" w:type="pct"/>
            <w:shd w:val="clear" w:color="auto" w:fill="365F91"/>
          </w:tcPr>
          <w:p w14:paraId="3E89F554" w14:textId="7028A728" w:rsidR="00397171" w:rsidRPr="005A0DE1" w:rsidRDefault="00397171" w:rsidP="005A0DE1">
            <w:pPr>
              <w:keepNext/>
              <w:keepLines/>
              <w:spacing w:before="60" w:after="60"/>
              <w:jc w:val="center"/>
              <w:rPr>
                <w:rFonts w:ascii="Calibri" w:hAnsi="Calibri"/>
                <w:b/>
                <w:bCs/>
                <w:color w:val="FFFFFF"/>
                <w:sz w:val="18"/>
                <w:szCs w:val="18"/>
              </w:rPr>
            </w:pPr>
            <w:r>
              <w:rPr>
                <w:rFonts w:ascii="Calibri" w:hAnsi="Calibri"/>
                <w:b/>
                <w:bCs/>
                <w:color w:val="FFFFFF"/>
                <w:sz w:val="18"/>
                <w:szCs w:val="18"/>
              </w:rPr>
              <w:t xml:space="preserve"> Status</w:t>
            </w:r>
          </w:p>
        </w:tc>
      </w:tr>
      <w:tr w:rsidR="00397171" w:rsidRPr="005A0DE1" w14:paraId="73542131" w14:textId="4D95631E" w:rsidTr="00A33BF7">
        <w:trPr>
          <w:cantSplit/>
        </w:trPr>
        <w:tc>
          <w:tcPr>
            <w:tcW w:w="406" w:type="pct"/>
            <w:shd w:val="clear" w:color="auto" w:fill="FFFFFF" w:themeFill="background1"/>
            <w:vAlign w:val="center"/>
          </w:tcPr>
          <w:p w14:paraId="7788F421" w14:textId="601847AD"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5C0A9F7B" w14:textId="07FC30D9" w:rsidR="00397171" w:rsidRPr="005A0DE1" w:rsidRDefault="00397171" w:rsidP="00A81B10">
            <w:pPr>
              <w:keepLines/>
              <w:spacing w:beforeLines="60" w:before="144" w:afterLines="60" w:after="144"/>
              <w:rPr>
                <w:rFonts w:ascii="Calibri" w:hAnsi="Calibri" w:cs="Calibri"/>
                <w:sz w:val="18"/>
                <w:szCs w:val="18"/>
              </w:rPr>
            </w:pPr>
            <w:r w:rsidRPr="00A81B10">
              <w:rPr>
                <w:rFonts w:ascii="Calibri" w:hAnsi="Calibri" w:cs="Calibri"/>
                <w:sz w:val="18"/>
                <w:szCs w:val="18"/>
              </w:rPr>
              <w:t>Where has the referral come from?</w:t>
            </w:r>
          </w:p>
        </w:tc>
        <w:tc>
          <w:tcPr>
            <w:tcW w:w="825" w:type="pct"/>
            <w:shd w:val="clear" w:color="auto" w:fill="FFFFFF" w:themeFill="background1"/>
            <w:vAlign w:val="center"/>
          </w:tcPr>
          <w:p w14:paraId="1E951783"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5EF658BD"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77085A4D" w14:textId="04BCEDAA" w:rsidR="00397171" w:rsidRPr="005A0DE1" w:rsidRDefault="00397171" w:rsidP="005A0DE1">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167D251A" w14:textId="77777777" w:rsidR="00397171" w:rsidRPr="005A0DE1" w:rsidRDefault="00397171" w:rsidP="005A0DE1">
            <w:pPr>
              <w:keepLines/>
              <w:spacing w:beforeLines="60" w:before="144" w:afterLines="60" w:after="144"/>
              <w:jc w:val="center"/>
              <w:rPr>
                <w:rFonts w:ascii="Calibri" w:hAnsi="Calibri" w:cs="Calibri"/>
                <w:sz w:val="18"/>
                <w:szCs w:val="18"/>
              </w:rPr>
            </w:pPr>
          </w:p>
        </w:tc>
      </w:tr>
      <w:tr w:rsidR="00397171" w:rsidRPr="005A0DE1" w14:paraId="6D1A2DF3" w14:textId="5A0503ED" w:rsidTr="00A33BF7">
        <w:trPr>
          <w:cantSplit/>
        </w:trPr>
        <w:tc>
          <w:tcPr>
            <w:tcW w:w="406" w:type="pct"/>
            <w:shd w:val="clear" w:color="auto" w:fill="FFFFFF" w:themeFill="background1"/>
            <w:vAlign w:val="center"/>
          </w:tcPr>
          <w:p w14:paraId="3DFF53F4" w14:textId="1E829B0E"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07447C94" w14:textId="2BB22247" w:rsidR="00397171" w:rsidRPr="00A81B10" w:rsidRDefault="00397171" w:rsidP="00A81B10">
            <w:pPr>
              <w:keepLines/>
              <w:spacing w:beforeLines="60" w:before="144" w:afterLines="60" w:after="144"/>
              <w:rPr>
                <w:rFonts w:ascii="Calibri" w:hAnsi="Calibri" w:cs="Calibri"/>
                <w:sz w:val="18"/>
                <w:szCs w:val="18"/>
              </w:rPr>
            </w:pPr>
            <w:r>
              <w:rPr>
                <w:rFonts w:ascii="Calibri" w:hAnsi="Calibri" w:cs="Calibri"/>
                <w:sz w:val="18"/>
                <w:szCs w:val="18"/>
              </w:rPr>
              <w:t xml:space="preserve">Name of technology and product name </w:t>
            </w:r>
          </w:p>
        </w:tc>
        <w:tc>
          <w:tcPr>
            <w:tcW w:w="825" w:type="pct"/>
            <w:shd w:val="clear" w:color="auto" w:fill="FFFFFF" w:themeFill="background1"/>
            <w:vAlign w:val="center"/>
          </w:tcPr>
          <w:p w14:paraId="696BF16F"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2FC028FA"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0D747EC1" w14:textId="2BB73D87" w:rsidR="00397171" w:rsidRPr="005A0DE1" w:rsidRDefault="00397171" w:rsidP="005A0DE1">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492F7BEB" w14:textId="77777777" w:rsidR="00397171" w:rsidRPr="005A0DE1" w:rsidRDefault="00397171" w:rsidP="005A0DE1">
            <w:pPr>
              <w:keepLines/>
              <w:spacing w:beforeLines="60" w:before="144" w:afterLines="60" w:after="144"/>
              <w:jc w:val="center"/>
              <w:rPr>
                <w:rFonts w:ascii="Calibri" w:hAnsi="Calibri" w:cs="Calibri"/>
                <w:sz w:val="18"/>
                <w:szCs w:val="18"/>
              </w:rPr>
            </w:pPr>
          </w:p>
        </w:tc>
      </w:tr>
      <w:tr w:rsidR="00397171" w:rsidRPr="005A0DE1" w14:paraId="7E3766DD" w14:textId="3DB1BCFD" w:rsidTr="00A33BF7">
        <w:trPr>
          <w:cantSplit/>
        </w:trPr>
        <w:tc>
          <w:tcPr>
            <w:tcW w:w="406" w:type="pct"/>
            <w:shd w:val="clear" w:color="auto" w:fill="FFFFFF" w:themeFill="background1"/>
            <w:vAlign w:val="center"/>
          </w:tcPr>
          <w:p w14:paraId="501FCE8B" w14:textId="138339E9"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6F4391D2" w14:textId="76B5282D" w:rsidR="00397171" w:rsidRPr="00A81B10" w:rsidRDefault="00397171" w:rsidP="00A81B10">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Functional description</w:t>
            </w:r>
          </w:p>
        </w:tc>
        <w:tc>
          <w:tcPr>
            <w:tcW w:w="825" w:type="pct"/>
            <w:shd w:val="clear" w:color="auto" w:fill="FFFFFF" w:themeFill="background1"/>
            <w:vAlign w:val="center"/>
          </w:tcPr>
          <w:p w14:paraId="0E3E11A4"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285595D3"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66AC0ED9" w14:textId="79F0DCDA" w:rsidR="00397171" w:rsidRPr="005A0DE1" w:rsidRDefault="00397171" w:rsidP="005A0DE1">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71C28BF9" w14:textId="77777777" w:rsidR="00397171" w:rsidRPr="005A0DE1" w:rsidRDefault="00397171" w:rsidP="005A0DE1">
            <w:pPr>
              <w:keepLines/>
              <w:spacing w:beforeLines="60" w:before="144" w:afterLines="60" w:after="144"/>
              <w:jc w:val="center"/>
              <w:rPr>
                <w:rFonts w:ascii="Calibri" w:hAnsi="Calibri" w:cs="Calibri"/>
                <w:sz w:val="18"/>
                <w:szCs w:val="18"/>
              </w:rPr>
            </w:pPr>
          </w:p>
        </w:tc>
      </w:tr>
      <w:tr w:rsidR="00397171" w:rsidRPr="005A0DE1" w14:paraId="2620CCFF" w14:textId="77777777" w:rsidTr="00A33BF7">
        <w:trPr>
          <w:cantSplit/>
          <w:ins w:id="5" w:author="Jillian Carson-Jackson" w:date="2019-04-04T14:36:00Z"/>
        </w:trPr>
        <w:tc>
          <w:tcPr>
            <w:tcW w:w="406" w:type="pct"/>
            <w:shd w:val="clear" w:color="auto" w:fill="FFFFFF" w:themeFill="background1"/>
            <w:vAlign w:val="center"/>
          </w:tcPr>
          <w:p w14:paraId="6CC0D2AE" w14:textId="2C51609C" w:rsidR="00397171" w:rsidRPr="009C4D29" w:rsidRDefault="00397171" w:rsidP="009C4D29">
            <w:pPr>
              <w:pStyle w:val="ListParagraph"/>
              <w:numPr>
                <w:ilvl w:val="0"/>
                <w:numId w:val="44"/>
              </w:numPr>
              <w:spacing w:beforeLines="60" w:before="144" w:afterLines="60" w:after="144"/>
              <w:rPr>
                <w:ins w:id="6" w:author="Jillian Carson-Jackson" w:date="2019-04-04T14:36:00Z"/>
                <w:rFonts w:ascii="Calibri" w:hAnsi="Calibri" w:cs="Calibri"/>
                <w:sz w:val="18"/>
                <w:szCs w:val="18"/>
              </w:rPr>
            </w:pPr>
          </w:p>
        </w:tc>
        <w:tc>
          <w:tcPr>
            <w:tcW w:w="758" w:type="pct"/>
            <w:shd w:val="clear" w:color="auto" w:fill="FFFFFF" w:themeFill="background1"/>
            <w:vAlign w:val="center"/>
          </w:tcPr>
          <w:p w14:paraId="3C5F5360" w14:textId="76CFCCCF" w:rsidR="00397171" w:rsidRDefault="00397171" w:rsidP="00A81B10">
            <w:pPr>
              <w:keepLines/>
              <w:spacing w:beforeLines="60" w:before="144" w:afterLines="60" w:after="144"/>
              <w:rPr>
                <w:ins w:id="7" w:author="Jillian Carson-Jackson" w:date="2019-04-04T14:36:00Z"/>
                <w:rFonts w:asciiTheme="minorHAnsi" w:hAnsiTheme="minorHAnsi" w:cstheme="minorHAnsi"/>
                <w:sz w:val="18"/>
                <w:szCs w:val="18"/>
              </w:rPr>
            </w:pPr>
            <w:ins w:id="8" w:author="Jillian Carson-Jackson" w:date="2019-04-04T14:37:00Z">
              <w:r>
                <w:rPr>
                  <w:rFonts w:asciiTheme="minorHAnsi" w:hAnsiTheme="minorHAnsi" w:cstheme="minorHAnsi"/>
                  <w:sz w:val="18"/>
                  <w:szCs w:val="18"/>
                </w:rPr>
                <w:t xml:space="preserve">Proposed user group </w:t>
              </w:r>
            </w:ins>
          </w:p>
        </w:tc>
        <w:tc>
          <w:tcPr>
            <w:tcW w:w="825" w:type="pct"/>
            <w:shd w:val="clear" w:color="auto" w:fill="FFFFFF" w:themeFill="background1"/>
            <w:vAlign w:val="center"/>
          </w:tcPr>
          <w:p w14:paraId="300E4E96" w14:textId="77777777" w:rsidR="00397171" w:rsidRPr="005A0DE1" w:rsidRDefault="00397171" w:rsidP="005A0DE1">
            <w:pPr>
              <w:keepLines/>
              <w:spacing w:beforeLines="60" w:before="144" w:afterLines="60" w:after="144"/>
              <w:jc w:val="center"/>
              <w:rPr>
                <w:ins w:id="9" w:author="Jillian Carson-Jackson" w:date="2019-04-04T14:36:00Z"/>
                <w:rFonts w:ascii="Calibri" w:hAnsi="Calibri" w:cs="Calibri"/>
                <w:sz w:val="18"/>
                <w:szCs w:val="18"/>
              </w:rPr>
            </w:pPr>
          </w:p>
        </w:tc>
        <w:tc>
          <w:tcPr>
            <w:tcW w:w="891" w:type="pct"/>
            <w:shd w:val="clear" w:color="auto" w:fill="FFFFFF" w:themeFill="background1"/>
          </w:tcPr>
          <w:p w14:paraId="1927CA00"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2FE999A0" w14:textId="76619897" w:rsidR="00397171" w:rsidRPr="005A0DE1" w:rsidRDefault="00397171" w:rsidP="005A0DE1">
            <w:pPr>
              <w:keepLines/>
              <w:spacing w:beforeLines="60" w:before="144" w:afterLines="60" w:after="144"/>
              <w:jc w:val="center"/>
              <w:rPr>
                <w:ins w:id="10" w:author="Jillian Carson-Jackson" w:date="2019-04-04T14:36:00Z"/>
                <w:rFonts w:ascii="Calibri" w:hAnsi="Calibri" w:cs="Calibri"/>
                <w:sz w:val="18"/>
                <w:szCs w:val="18"/>
              </w:rPr>
            </w:pPr>
          </w:p>
        </w:tc>
        <w:tc>
          <w:tcPr>
            <w:tcW w:w="635" w:type="pct"/>
            <w:shd w:val="clear" w:color="auto" w:fill="FFFFFF" w:themeFill="background1"/>
          </w:tcPr>
          <w:p w14:paraId="2FB74D64" w14:textId="77777777" w:rsidR="00397171" w:rsidRPr="005A0DE1" w:rsidRDefault="00397171" w:rsidP="005A0DE1">
            <w:pPr>
              <w:keepLines/>
              <w:spacing w:beforeLines="60" w:before="144" w:afterLines="60" w:after="144"/>
              <w:jc w:val="center"/>
              <w:rPr>
                <w:ins w:id="11" w:author="Jillian Carson-Jackson" w:date="2019-04-04T14:36:00Z"/>
                <w:rFonts w:ascii="Calibri" w:hAnsi="Calibri" w:cs="Calibri"/>
                <w:sz w:val="18"/>
                <w:szCs w:val="18"/>
              </w:rPr>
            </w:pPr>
          </w:p>
        </w:tc>
      </w:tr>
      <w:tr w:rsidR="00397171" w:rsidRPr="005A0DE1" w14:paraId="12EB484F" w14:textId="4F80B3EF" w:rsidTr="00A33BF7">
        <w:trPr>
          <w:cantSplit/>
        </w:trPr>
        <w:tc>
          <w:tcPr>
            <w:tcW w:w="406" w:type="pct"/>
            <w:shd w:val="clear" w:color="auto" w:fill="FFFFFF" w:themeFill="background1"/>
            <w:vAlign w:val="center"/>
          </w:tcPr>
          <w:p w14:paraId="2204731E" w14:textId="48F406A8"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1FC10E95" w14:textId="43F8F689" w:rsidR="00397171" w:rsidRPr="00A81B10" w:rsidRDefault="00397171" w:rsidP="00A81B10">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What are its Key limitations</w:t>
            </w:r>
          </w:p>
        </w:tc>
        <w:tc>
          <w:tcPr>
            <w:tcW w:w="825" w:type="pct"/>
            <w:shd w:val="clear" w:color="auto" w:fill="FFFFFF" w:themeFill="background1"/>
            <w:vAlign w:val="center"/>
          </w:tcPr>
          <w:p w14:paraId="4C5924F2"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294BA85F"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1783C7FF" w14:textId="267D2044" w:rsidR="00397171" w:rsidRPr="005A0DE1" w:rsidRDefault="00397171" w:rsidP="005A0DE1">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359C31E4" w14:textId="77777777" w:rsidR="00397171" w:rsidRPr="005A0DE1" w:rsidRDefault="00397171" w:rsidP="005A0DE1">
            <w:pPr>
              <w:keepLines/>
              <w:spacing w:beforeLines="60" w:before="144" w:afterLines="60" w:after="144"/>
              <w:jc w:val="center"/>
              <w:rPr>
                <w:rFonts w:ascii="Calibri" w:hAnsi="Calibri" w:cs="Calibri"/>
                <w:sz w:val="18"/>
                <w:szCs w:val="18"/>
              </w:rPr>
            </w:pPr>
          </w:p>
        </w:tc>
      </w:tr>
      <w:tr w:rsidR="00397171" w:rsidRPr="005A0DE1" w14:paraId="06842319" w14:textId="4432D0C5" w:rsidTr="00A33BF7">
        <w:trPr>
          <w:cantSplit/>
        </w:trPr>
        <w:tc>
          <w:tcPr>
            <w:tcW w:w="406" w:type="pct"/>
            <w:shd w:val="clear" w:color="auto" w:fill="FFFFFF" w:themeFill="background1"/>
            <w:vAlign w:val="center"/>
          </w:tcPr>
          <w:p w14:paraId="2F19CE55" w14:textId="54B02788"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0C0D6B86" w14:textId="0A7B9D55" w:rsidR="00397171" w:rsidRPr="00A81B10" w:rsidRDefault="00397171" w:rsidP="00A81B10">
            <w:pPr>
              <w:keepLines/>
              <w:spacing w:beforeLines="60" w:before="144" w:afterLines="60" w:after="144"/>
              <w:rPr>
                <w:rFonts w:asciiTheme="minorHAnsi" w:hAnsiTheme="minorHAnsi" w:cstheme="minorHAnsi"/>
                <w:sz w:val="18"/>
                <w:szCs w:val="18"/>
              </w:rPr>
            </w:pPr>
            <w:r w:rsidRPr="00A81B10">
              <w:rPr>
                <w:rFonts w:asciiTheme="minorHAnsi" w:hAnsiTheme="minorHAnsi" w:cstheme="minorHAnsi"/>
                <w:sz w:val="18"/>
                <w:szCs w:val="18"/>
              </w:rPr>
              <w:t>Where is it currently used</w:t>
            </w:r>
            <w:ins w:id="12" w:author="Jillian Carson-Jackson" w:date="2019-04-04T14:44:00Z">
              <w:r>
                <w:rPr>
                  <w:rFonts w:asciiTheme="minorHAnsi" w:hAnsiTheme="minorHAnsi" w:cstheme="minorHAnsi"/>
                  <w:sz w:val="18"/>
                  <w:szCs w:val="18"/>
                </w:rPr>
                <w:t xml:space="preserve"> </w:t>
              </w:r>
            </w:ins>
            <w:ins w:id="13" w:author="Jillian Carson-Jackson" w:date="2019-04-04T14:43:00Z">
              <w:r>
                <w:rPr>
                  <w:rFonts w:asciiTheme="minorHAnsi" w:hAnsiTheme="minorHAnsi" w:cstheme="minorHAnsi"/>
                  <w:sz w:val="18"/>
                  <w:szCs w:val="18"/>
                </w:rPr>
                <w:t xml:space="preserve">(geographic </w:t>
              </w:r>
            </w:ins>
            <w:ins w:id="14" w:author="Jillian Carson-Jackson" w:date="2019-04-04T15:23:00Z">
              <w:r w:rsidR="005C782A">
                <w:rPr>
                  <w:rFonts w:asciiTheme="minorHAnsi" w:hAnsiTheme="minorHAnsi" w:cstheme="minorHAnsi"/>
                  <w:sz w:val="18"/>
                  <w:szCs w:val="18"/>
                </w:rPr>
                <w:t>and/or</w:t>
              </w:r>
            </w:ins>
            <w:ins w:id="15" w:author="Jillian Carson-Jackson" w:date="2019-04-04T14:43:00Z">
              <w:r>
                <w:rPr>
                  <w:rFonts w:asciiTheme="minorHAnsi" w:hAnsiTheme="minorHAnsi" w:cstheme="minorHAnsi"/>
                  <w:sz w:val="18"/>
                  <w:szCs w:val="18"/>
                </w:rPr>
                <w:t xml:space="preserve"> industry)</w:t>
              </w:r>
            </w:ins>
            <w:r w:rsidRPr="00A81B10">
              <w:rPr>
                <w:rFonts w:asciiTheme="minorHAnsi" w:hAnsiTheme="minorHAnsi" w:cstheme="minorHAnsi"/>
                <w:sz w:val="18"/>
                <w:szCs w:val="18"/>
              </w:rPr>
              <w:t>?</w:t>
            </w:r>
          </w:p>
        </w:tc>
        <w:tc>
          <w:tcPr>
            <w:tcW w:w="825" w:type="pct"/>
            <w:shd w:val="clear" w:color="auto" w:fill="FFFFFF" w:themeFill="background1"/>
            <w:vAlign w:val="center"/>
          </w:tcPr>
          <w:p w14:paraId="79E2A295" w14:textId="77777777" w:rsidR="00397171" w:rsidRPr="005A0DE1" w:rsidRDefault="00397171" w:rsidP="00A81B10">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15E1142F" w14:textId="77777777" w:rsidR="00397171" w:rsidRPr="005A0DE1" w:rsidRDefault="00397171" w:rsidP="00A81B10">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6C7FE058" w14:textId="56870BEB" w:rsidR="00397171" w:rsidRPr="005A0DE1" w:rsidRDefault="00397171" w:rsidP="00A81B10">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00CE7474" w14:textId="77777777" w:rsidR="00397171" w:rsidRPr="005A0DE1" w:rsidRDefault="00397171" w:rsidP="00A81B10">
            <w:pPr>
              <w:keepLines/>
              <w:spacing w:beforeLines="60" w:before="144" w:afterLines="60" w:after="144"/>
              <w:jc w:val="center"/>
              <w:rPr>
                <w:rFonts w:ascii="Calibri" w:hAnsi="Calibri" w:cs="Calibri"/>
                <w:sz w:val="18"/>
                <w:szCs w:val="18"/>
              </w:rPr>
            </w:pPr>
          </w:p>
        </w:tc>
      </w:tr>
      <w:tr w:rsidR="00397171" w:rsidRPr="005A0DE1" w14:paraId="7479A311" w14:textId="0B562996" w:rsidTr="00A33BF7">
        <w:trPr>
          <w:cantSplit/>
        </w:trPr>
        <w:tc>
          <w:tcPr>
            <w:tcW w:w="406" w:type="pct"/>
            <w:shd w:val="clear" w:color="auto" w:fill="FFFFFF" w:themeFill="background1"/>
            <w:vAlign w:val="center"/>
          </w:tcPr>
          <w:p w14:paraId="2F1073F2" w14:textId="04E977B5"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253CE91A" w14:textId="6EC1ECDD" w:rsidR="00397171" w:rsidRPr="00A81B10" w:rsidRDefault="00397171" w:rsidP="00A81B10">
            <w:pPr>
              <w:keepLines/>
              <w:spacing w:beforeLines="60" w:before="144" w:afterLines="60" w:after="144"/>
              <w:rPr>
                <w:rFonts w:asciiTheme="minorHAnsi" w:hAnsiTheme="minorHAnsi" w:cstheme="minorHAnsi"/>
                <w:sz w:val="18"/>
                <w:szCs w:val="18"/>
              </w:rPr>
            </w:pPr>
            <w:r w:rsidRPr="00A81B10">
              <w:rPr>
                <w:rFonts w:asciiTheme="minorHAnsi" w:hAnsiTheme="minorHAnsi" w:cstheme="minorHAnsi"/>
                <w:sz w:val="18"/>
                <w:szCs w:val="18"/>
              </w:rPr>
              <w:t>How is it currently</w:t>
            </w:r>
            <w:del w:id="16" w:author="Jillian Carson-Jackson" w:date="2019-04-04T14:41:00Z">
              <w:r w:rsidRPr="00A81B10" w:rsidDel="00926EFF">
                <w:rPr>
                  <w:rFonts w:asciiTheme="minorHAnsi" w:hAnsiTheme="minorHAnsi" w:cstheme="minorHAnsi"/>
                  <w:sz w:val="18"/>
                  <w:szCs w:val="18"/>
                </w:rPr>
                <w:delText xml:space="preserve"> </w:delText>
              </w:r>
            </w:del>
            <w:ins w:id="17" w:author="Jillian Carson-Jackson" w:date="2019-04-04T14:42:00Z">
              <w:r>
                <w:rPr>
                  <w:rFonts w:asciiTheme="minorHAnsi" w:hAnsiTheme="minorHAnsi" w:cstheme="minorHAnsi"/>
                  <w:sz w:val="18"/>
                  <w:szCs w:val="18"/>
                </w:rPr>
                <w:t xml:space="preserve"> </w:t>
              </w:r>
            </w:ins>
            <w:r w:rsidRPr="00A81B10">
              <w:rPr>
                <w:rFonts w:asciiTheme="minorHAnsi" w:hAnsiTheme="minorHAnsi" w:cstheme="minorHAnsi"/>
                <w:sz w:val="18"/>
                <w:szCs w:val="18"/>
              </w:rPr>
              <w:t>used</w:t>
            </w:r>
            <w:ins w:id="18" w:author="Jillian Carson-Jackson" w:date="2019-04-04T14:43:00Z">
              <w:r>
                <w:rPr>
                  <w:rFonts w:asciiTheme="minorHAnsi" w:hAnsiTheme="minorHAnsi" w:cstheme="minorHAnsi"/>
                  <w:sz w:val="18"/>
                  <w:szCs w:val="18"/>
                </w:rPr>
                <w:t>?</w:t>
              </w:r>
            </w:ins>
            <w:del w:id="19" w:author="Jillian Carson-Jackson" w:date="2019-04-04T14:43:00Z">
              <w:r w:rsidRPr="00A81B10" w:rsidDel="00926EFF">
                <w:rPr>
                  <w:rFonts w:asciiTheme="minorHAnsi" w:hAnsiTheme="minorHAnsi" w:cstheme="minorHAnsi"/>
                  <w:sz w:val="18"/>
                  <w:szCs w:val="18"/>
                </w:rPr>
                <w:delText>?</w:delText>
              </w:r>
            </w:del>
          </w:p>
        </w:tc>
        <w:tc>
          <w:tcPr>
            <w:tcW w:w="825" w:type="pct"/>
            <w:shd w:val="clear" w:color="auto" w:fill="FFFFFF" w:themeFill="background1"/>
            <w:vAlign w:val="center"/>
          </w:tcPr>
          <w:p w14:paraId="2CC74A49" w14:textId="77777777" w:rsidR="00397171" w:rsidRPr="005A0DE1" w:rsidRDefault="00397171" w:rsidP="00A81B10">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2760117B" w14:textId="77777777" w:rsidR="00397171" w:rsidRPr="005A0DE1" w:rsidRDefault="00397171" w:rsidP="00A81B10">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03860FC0" w14:textId="76D0126F" w:rsidR="00397171" w:rsidRPr="005A0DE1" w:rsidRDefault="00397171" w:rsidP="00A81B10">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4916F6D4" w14:textId="77777777" w:rsidR="00397171" w:rsidRPr="005A0DE1" w:rsidRDefault="00397171" w:rsidP="00A81B10">
            <w:pPr>
              <w:keepLines/>
              <w:spacing w:beforeLines="60" w:before="144" w:afterLines="60" w:after="144"/>
              <w:jc w:val="center"/>
              <w:rPr>
                <w:rFonts w:ascii="Calibri" w:hAnsi="Calibri" w:cs="Calibri"/>
                <w:sz w:val="18"/>
                <w:szCs w:val="18"/>
              </w:rPr>
            </w:pPr>
          </w:p>
        </w:tc>
      </w:tr>
      <w:tr w:rsidR="00397171" w:rsidRPr="005A0DE1" w14:paraId="1AB84CEC" w14:textId="1107FC72" w:rsidTr="00A33BF7">
        <w:trPr>
          <w:cantSplit/>
        </w:trPr>
        <w:tc>
          <w:tcPr>
            <w:tcW w:w="406" w:type="pct"/>
            <w:shd w:val="clear" w:color="auto" w:fill="FFFFFF" w:themeFill="background1"/>
            <w:vAlign w:val="center"/>
          </w:tcPr>
          <w:p w14:paraId="1F3548FE" w14:textId="0BA2126E"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5A3E0B11" w14:textId="7D51E2FB" w:rsidR="00397171" w:rsidRPr="001D062F" w:rsidRDefault="00397171"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How could it be used within the maritime sector?</w:t>
            </w:r>
          </w:p>
        </w:tc>
        <w:tc>
          <w:tcPr>
            <w:tcW w:w="825" w:type="pct"/>
            <w:shd w:val="clear" w:color="auto" w:fill="FFFFFF" w:themeFill="background1"/>
            <w:vAlign w:val="center"/>
          </w:tcPr>
          <w:p w14:paraId="193B805E"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1BAA9B16"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7A6C5FE7" w14:textId="2B8B578E"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2AA80D7E"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40785026" w14:textId="0C1A55E5" w:rsidTr="00A33BF7">
        <w:trPr>
          <w:cantSplit/>
        </w:trPr>
        <w:tc>
          <w:tcPr>
            <w:tcW w:w="406" w:type="pct"/>
            <w:shd w:val="clear" w:color="auto" w:fill="FFFFFF" w:themeFill="background1"/>
            <w:vAlign w:val="center"/>
          </w:tcPr>
          <w:p w14:paraId="3E0CCE8F" w14:textId="0B977349"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0C5D1E04" w14:textId="045BE550" w:rsidR="00397171" w:rsidRPr="001D062F" w:rsidRDefault="00397171"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Who developed it?</w:t>
            </w:r>
          </w:p>
        </w:tc>
        <w:tc>
          <w:tcPr>
            <w:tcW w:w="825" w:type="pct"/>
            <w:shd w:val="clear" w:color="auto" w:fill="FFFFFF" w:themeFill="background1"/>
            <w:vAlign w:val="center"/>
          </w:tcPr>
          <w:p w14:paraId="6B553FAA"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21EBE61D"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695DF1BA" w14:textId="7B0C4CD1"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540F6DF8"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060A159C" w14:textId="6EFAB788" w:rsidTr="00A33BF7">
        <w:trPr>
          <w:cantSplit/>
        </w:trPr>
        <w:tc>
          <w:tcPr>
            <w:tcW w:w="406" w:type="pct"/>
            <w:shd w:val="clear" w:color="auto" w:fill="FFFFFF" w:themeFill="background1"/>
            <w:vAlign w:val="center"/>
          </w:tcPr>
          <w:p w14:paraId="6C4F516F" w14:textId="626952FA"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39F3FBBF" w14:textId="042D36AF" w:rsidR="00397171" w:rsidRPr="001D062F" w:rsidRDefault="00397171"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Is it commercial, non-commercial or military?</w:t>
            </w:r>
          </w:p>
        </w:tc>
        <w:tc>
          <w:tcPr>
            <w:tcW w:w="825" w:type="pct"/>
            <w:shd w:val="clear" w:color="auto" w:fill="FFFFFF" w:themeFill="background1"/>
            <w:vAlign w:val="center"/>
          </w:tcPr>
          <w:p w14:paraId="600DA1EE"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5F119F7B"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235FC096" w14:textId="71E7A77F"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2B6C0ECA"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3CCDEDAA" w14:textId="6B801C1E" w:rsidTr="00A33BF7">
        <w:trPr>
          <w:cantSplit/>
        </w:trPr>
        <w:tc>
          <w:tcPr>
            <w:tcW w:w="406" w:type="pct"/>
            <w:shd w:val="clear" w:color="auto" w:fill="FFFFFF" w:themeFill="background1"/>
            <w:vAlign w:val="center"/>
          </w:tcPr>
          <w:p w14:paraId="21695690" w14:textId="7B4542ED"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0B2BA399" w14:textId="77777777" w:rsidR="00397171" w:rsidRDefault="00397171" w:rsidP="001D062F">
            <w:pPr>
              <w:keepLines/>
              <w:spacing w:beforeLines="60" w:before="144" w:afterLines="60" w:after="144"/>
              <w:rPr>
                <w:ins w:id="20" w:author="Jillian Carson-Jackson" w:date="2019-04-04T14:46:00Z"/>
                <w:rFonts w:ascii="Calibri" w:hAnsi="Calibri" w:cs="Calibri"/>
                <w:sz w:val="18"/>
                <w:szCs w:val="18"/>
              </w:rPr>
            </w:pPr>
            <w:ins w:id="21" w:author="Jillian Carson-Jackson" w:date="2019-04-04T14:46:00Z">
              <w:r>
                <w:rPr>
                  <w:rFonts w:ascii="Calibri" w:hAnsi="Calibri" w:cs="Calibri"/>
                  <w:sz w:val="18"/>
                  <w:szCs w:val="18"/>
                </w:rPr>
                <w:t xml:space="preserve">Is there an existing technology that meets the same requirements? </w:t>
              </w:r>
            </w:ins>
          </w:p>
          <w:p w14:paraId="612A8915" w14:textId="1E64A435" w:rsidR="00397171" w:rsidRPr="001D062F" w:rsidRDefault="00397171" w:rsidP="001D062F">
            <w:pPr>
              <w:keepLines/>
              <w:spacing w:beforeLines="60" w:before="144" w:afterLines="60" w:after="144"/>
              <w:rPr>
                <w:rFonts w:ascii="Calibri" w:hAnsi="Calibri" w:cs="Calibri"/>
                <w:sz w:val="18"/>
                <w:szCs w:val="18"/>
              </w:rPr>
            </w:pPr>
            <w:del w:id="22" w:author="Jillian Carson-Jackson" w:date="2019-04-04T14:47:00Z">
              <w:r w:rsidRPr="001D062F" w:rsidDel="00D01926">
                <w:rPr>
                  <w:rFonts w:ascii="Calibri" w:hAnsi="Calibri" w:cs="Calibri"/>
                  <w:sz w:val="18"/>
                  <w:szCs w:val="18"/>
                </w:rPr>
                <w:delText xml:space="preserve">Are there similar products / services and what </w:delText>
              </w:r>
            </w:del>
            <w:r w:rsidR="00533A4D">
              <w:rPr>
                <w:rFonts w:ascii="Calibri" w:hAnsi="Calibri" w:cs="Calibri"/>
                <w:sz w:val="18"/>
                <w:szCs w:val="18"/>
              </w:rPr>
              <w:t>If so, w</w:t>
            </w:r>
            <w:ins w:id="23" w:author="Jillian Carson-Jackson" w:date="2019-04-04T14:47:00Z">
              <w:r w:rsidRPr="001D062F">
                <w:rPr>
                  <w:rFonts w:ascii="Calibri" w:hAnsi="Calibri" w:cs="Calibri"/>
                  <w:sz w:val="18"/>
                  <w:szCs w:val="18"/>
                </w:rPr>
                <w:t xml:space="preserve">hat </w:t>
              </w:r>
            </w:ins>
            <w:r w:rsidRPr="001D062F">
              <w:rPr>
                <w:rFonts w:ascii="Calibri" w:hAnsi="Calibri" w:cs="Calibri"/>
                <w:sz w:val="18"/>
                <w:szCs w:val="18"/>
              </w:rPr>
              <w:t>make this different?</w:t>
            </w:r>
          </w:p>
        </w:tc>
        <w:tc>
          <w:tcPr>
            <w:tcW w:w="825" w:type="pct"/>
            <w:shd w:val="clear" w:color="auto" w:fill="FFFFFF" w:themeFill="background1"/>
            <w:vAlign w:val="center"/>
          </w:tcPr>
          <w:p w14:paraId="37D9E25D"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662CB9E5"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2CC3A8B4" w14:textId="422024B3"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692BDA54"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1E8BE899" w14:textId="5FACEE70" w:rsidTr="00A33BF7">
        <w:trPr>
          <w:cantSplit/>
        </w:trPr>
        <w:tc>
          <w:tcPr>
            <w:tcW w:w="406" w:type="pct"/>
            <w:shd w:val="clear" w:color="auto" w:fill="FFFFFF" w:themeFill="background1"/>
            <w:vAlign w:val="center"/>
          </w:tcPr>
          <w:p w14:paraId="5421A9FE" w14:textId="2B256B7F"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2A834D17" w14:textId="6E23AAB7" w:rsidR="00397171" w:rsidRPr="001D062F" w:rsidRDefault="00397171"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 xml:space="preserve">Ease of </w:t>
            </w:r>
            <w:del w:id="24" w:author="Jillian Carson-Jackson" w:date="2019-04-04T09:50:00Z">
              <w:r w:rsidRPr="001D062F" w:rsidDel="00A14841">
                <w:rPr>
                  <w:rFonts w:ascii="Calibri" w:hAnsi="Calibri" w:cs="Calibri"/>
                  <w:sz w:val="18"/>
                  <w:szCs w:val="18"/>
                </w:rPr>
                <w:delText>adaptation</w:delText>
              </w:r>
            </w:del>
            <w:ins w:id="25" w:author="Jillian Carson-Jackson" w:date="2019-04-04T09:52:00Z">
              <w:r>
                <w:rPr>
                  <w:rFonts w:ascii="Calibri" w:hAnsi="Calibri" w:cs="Calibri"/>
                  <w:sz w:val="18"/>
                  <w:szCs w:val="18"/>
                </w:rPr>
                <w:t xml:space="preserve"> </w:t>
              </w:r>
            </w:ins>
            <w:ins w:id="26" w:author="Jillian Carson-Jackson" w:date="2019-04-04T09:50:00Z">
              <w:r>
                <w:rPr>
                  <w:rFonts w:ascii="Calibri" w:hAnsi="Calibri" w:cs="Calibri"/>
                  <w:sz w:val="18"/>
                  <w:szCs w:val="18"/>
                </w:rPr>
                <w:t>implementation</w:t>
              </w:r>
            </w:ins>
            <w:r w:rsidRPr="001D062F">
              <w:rPr>
                <w:rFonts w:ascii="Calibri" w:hAnsi="Calibri" w:cs="Calibri"/>
                <w:sz w:val="18"/>
                <w:szCs w:val="18"/>
              </w:rPr>
              <w:t>?</w:t>
            </w:r>
          </w:p>
        </w:tc>
        <w:tc>
          <w:tcPr>
            <w:tcW w:w="825" w:type="pct"/>
            <w:shd w:val="clear" w:color="auto" w:fill="FFFFFF" w:themeFill="background1"/>
            <w:vAlign w:val="center"/>
          </w:tcPr>
          <w:p w14:paraId="0A3140B4"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45696959"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08441BD4" w14:textId="5CE48259"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37EC3F06"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6BEA426E" w14:textId="77777777" w:rsidTr="00A33BF7">
        <w:trPr>
          <w:cantSplit/>
          <w:ins w:id="27" w:author="Jillian Carson-Jackson" w:date="2019-04-04T14:48:00Z"/>
        </w:trPr>
        <w:tc>
          <w:tcPr>
            <w:tcW w:w="406" w:type="pct"/>
            <w:shd w:val="clear" w:color="auto" w:fill="FFFFFF" w:themeFill="background1"/>
            <w:vAlign w:val="center"/>
          </w:tcPr>
          <w:p w14:paraId="32A2C0C9" w14:textId="77777777" w:rsidR="00397171" w:rsidRPr="009C4D29" w:rsidRDefault="00397171" w:rsidP="009C4D29">
            <w:pPr>
              <w:pStyle w:val="ListParagraph"/>
              <w:numPr>
                <w:ilvl w:val="0"/>
                <w:numId w:val="44"/>
              </w:numPr>
              <w:spacing w:beforeLines="60" w:before="144" w:afterLines="60" w:after="144"/>
              <w:rPr>
                <w:ins w:id="28" w:author="Jillian Carson-Jackson" w:date="2019-04-04T14:48:00Z"/>
                <w:rFonts w:ascii="Calibri" w:hAnsi="Calibri" w:cs="Calibri"/>
                <w:sz w:val="18"/>
                <w:szCs w:val="18"/>
              </w:rPr>
            </w:pPr>
          </w:p>
        </w:tc>
        <w:tc>
          <w:tcPr>
            <w:tcW w:w="758" w:type="pct"/>
            <w:shd w:val="clear" w:color="auto" w:fill="FFFFFF" w:themeFill="background1"/>
          </w:tcPr>
          <w:p w14:paraId="28CAA108" w14:textId="1051932D" w:rsidR="00397171" w:rsidRPr="001D062F" w:rsidRDefault="00397171" w:rsidP="001D062F">
            <w:pPr>
              <w:keepLines/>
              <w:spacing w:beforeLines="60" w:before="144" w:afterLines="60" w:after="144"/>
              <w:rPr>
                <w:ins w:id="29" w:author="Jillian Carson-Jackson" w:date="2019-04-04T14:48:00Z"/>
                <w:rFonts w:ascii="Calibri" w:hAnsi="Calibri" w:cs="Calibri"/>
                <w:sz w:val="18"/>
                <w:szCs w:val="18"/>
              </w:rPr>
            </w:pPr>
            <w:ins w:id="30" w:author="Jillian Carson-Jackson" w:date="2019-04-04T14:48:00Z">
              <w:r>
                <w:rPr>
                  <w:rFonts w:ascii="Calibri" w:hAnsi="Calibri" w:cs="Calibri"/>
                  <w:sz w:val="18"/>
                  <w:szCs w:val="18"/>
                </w:rPr>
                <w:t>What are the constraints for implementation?</w:t>
              </w:r>
            </w:ins>
          </w:p>
        </w:tc>
        <w:tc>
          <w:tcPr>
            <w:tcW w:w="825" w:type="pct"/>
            <w:shd w:val="clear" w:color="auto" w:fill="FFFFFF" w:themeFill="background1"/>
            <w:vAlign w:val="center"/>
          </w:tcPr>
          <w:p w14:paraId="00908AB9" w14:textId="77777777" w:rsidR="00397171" w:rsidRPr="005A0DE1" w:rsidRDefault="00397171" w:rsidP="001D062F">
            <w:pPr>
              <w:keepLines/>
              <w:spacing w:beforeLines="60" w:before="144" w:afterLines="60" w:after="144"/>
              <w:jc w:val="center"/>
              <w:rPr>
                <w:ins w:id="31" w:author="Jillian Carson-Jackson" w:date="2019-04-04T14:48:00Z"/>
                <w:rFonts w:ascii="Calibri" w:hAnsi="Calibri" w:cs="Calibri"/>
                <w:sz w:val="18"/>
                <w:szCs w:val="18"/>
              </w:rPr>
            </w:pPr>
          </w:p>
        </w:tc>
        <w:tc>
          <w:tcPr>
            <w:tcW w:w="891" w:type="pct"/>
            <w:shd w:val="clear" w:color="auto" w:fill="FFFFFF" w:themeFill="background1"/>
          </w:tcPr>
          <w:p w14:paraId="7EC8D89F"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44269461" w14:textId="77FB4D13" w:rsidR="00397171" w:rsidRPr="005A0DE1" w:rsidRDefault="00397171" w:rsidP="001D062F">
            <w:pPr>
              <w:keepLines/>
              <w:spacing w:beforeLines="60" w:before="144" w:afterLines="60" w:after="144"/>
              <w:jc w:val="center"/>
              <w:rPr>
                <w:ins w:id="32" w:author="Jillian Carson-Jackson" w:date="2019-04-04T14:48:00Z"/>
                <w:rFonts w:ascii="Calibri" w:hAnsi="Calibri" w:cs="Calibri"/>
                <w:sz w:val="18"/>
                <w:szCs w:val="18"/>
              </w:rPr>
            </w:pPr>
          </w:p>
        </w:tc>
        <w:tc>
          <w:tcPr>
            <w:tcW w:w="635" w:type="pct"/>
            <w:shd w:val="clear" w:color="auto" w:fill="FFFFFF" w:themeFill="background1"/>
          </w:tcPr>
          <w:p w14:paraId="1717176C" w14:textId="77777777" w:rsidR="00397171" w:rsidRPr="005A0DE1" w:rsidRDefault="00397171" w:rsidP="001D062F">
            <w:pPr>
              <w:keepLines/>
              <w:spacing w:beforeLines="60" w:before="144" w:afterLines="60" w:after="144"/>
              <w:jc w:val="center"/>
              <w:rPr>
                <w:ins w:id="33" w:author="Jillian Carson-Jackson" w:date="2019-04-04T14:48:00Z"/>
                <w:rFonts w:ascii="Calibri" w:hAnsi="Calibri" w:cs="Calibri"/>
                <w:sz w:val="18"/>
                <w:szCs w:val="18"/>
              </w:rPr>
            </w:pPr>
          </w:p>
        </w:tc>
      </w:tr>
      <w:tr w:rsidR="00397171" w:rsidRPr="005A0DE1" w14:paraId="659632B9" w14:textId="7D3AAD0E" w:rsidTr="00A33BF7">
        <w:trPr>
          <w:cantSplit/>
        </w:trPr>
        <w:tc>
          <w:tcPr>
            <w:tcW w:w="406" w:type="pct"/>
            <w:shd w:val="clear" w:color="auto" w:fill="FFFFFF" w:themeFill="background1"/>
            <w:vAlign w:val="center"/>
          </w:tcPr>
          <w:p w14:paraId="0F46D4A3" w14:textId="1B41403F"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2B5828E3" w14:textId="0DB03FE3" w:rsidR="00397171" w:rsidRPr="001D062F" w:rsidRDefault="00397171" w:rsidP="001D062F">
            <w:pPr>
              <w:keepLines/>
              <w:spacing w:beforeLines="60" w:before="144" w:afterLines="60" w:after="144"/>
              <w:rPr>
                <w:rFonts w:ascii="Calibri" w:hAnsi="Calibri" w:cs="Calibri"/>
                <w:sz w:val="18"/>
                <w:szCs w:val="18"/>
              </w:rPr>
            </w:pPr>
            <w:del w:id="34" w:author="Jillian Carson-Jackson" w:date="2019-04-04T09:50:00Z">
              <w:r w:rsidRPr="001D062F" w:rsidDel="00A14841">
                <w:rPr>
                  <w:rFonts w:ascii="Calibri" w:hAnsi="Calibri" w:cs="Calibri"/>
                  <w:sz w:val="18"/>
                  <w:szCs w:val="18"/>
                </w:rPr>
                <w:delText>Capability</w:delText>
              </w:r>
            </w:del>
            <w:ins w:id="35" w:author="Jillian Carson-Jackson" w:date="2019-04-04T09:50:00Z">
              <w:r>
                <w:rPr>
                  <w:rFonts w:ascii="Calibri" w:hAnsi="Calibri" w:cs="Calibri"/>
                  <w:sz w:val="18"/>
                  <w:szCs w:val="18"/>
                </w:rPr>
                <w:t>what is the c</w:t>
              </w:r>
              <w:r w:rsidRPr="001D062F">
                <w:rPr>
                  <w:rFonts w:ascii="Calibri" w:hAnsi="Calibri" w:cs="Calibri"/>
                  <w:sz w:val="18"/>
                  <w:szCs w:val="18"/>
                </w:rPr>
                <w:t>apability</w:t>
              </w:r>
              <w:r>
                <w:rPr>
                  <w:rFonts w:ascii="Calibri" w:hAnsi="Calibri" w:cs="Calibri"/>
                  <w:sz w:val="18"/>
                  <w:szCs w:val="18"/>
                </w:rPr>
                <w:t xml:space="preserve"> of the technology</w:t>
              </w:r>
            </w:ins>
            <w:r w:rsidRPr="001D062F">
              <w:rPr>
                <w:rFonts w:ascii="Calibri" w:hAnsi="Calibri" w:cs="Calibri"/>
                <w:sz w:val="18"/>
                <w:szCs w:val="18"/>
              </w:rPr>
              <w:t>?</w:t>
            </w:r>
          </w:p>
        </w:tc>
        <w:tc>
          <w:tcPr>
            <w:tcW w:w="825" w:type="pct"/>
            <w:shd w:val="clear" w:color="auto" w:fill="FFFFFF" w:themeFill="background1"/>
            <w:vAlign w:val="center"/>
          </w:tcPr>
          <w:p w14:paraId="702564BA"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67B82F60"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4F0DF728" w14:textId="7A2B3C60"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65CFAA26"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4CEAE68F" w14:textId="6ABF4DDE" w:rsidTr="00A33BF7">
        <w:trPr>
          <w:cantSplit/>
        </w:trPr>
        <w:tc>
          <w:tcPr>
            <w:tcW w:w="406" w:type="pct"/>
            <w:shd w:val="clear" w:color="auto" w:fill="FFFFFF" w:themeFill="background1"/>
            <w:vAlign w:val="center"/>
          </w:tcPr>
          <w:p w14:paraId="0585FA86" w14:textId="314A5FA5"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7FE89F8C" w14:textId="6E25E606" w:rsidR="00397171" w:rsidRPr="001D062F" w:rsidRDefault="00397171" w:rsidP="001D062F">
            <w:pPr>
              <w:keepLines/>
              <w:spacing w:beforeLines="60" w:before="144" w:afterLines="60" w:after="144"/>
              <w:rPr>
                <w:rFonts w:ascii="Calibri" w:hAnsi="Calibri" w:cs="Calibri"/>
                <w:sz w:val="18"/>
                <w:szCs w:val="18"/>
              </w:rPr>
            </w:pPr>
            <w:del w:id="36" w:author="Jillian Carson-Jackson" w:date="2019-04-04T09:50:00Z">
              <w:r w:rsidRPr="001D062F" w:rsidDel="00A14841">
                <w:rPr>
                  <w:rFonts w:ascii="Calibri" w:hAnsi="Calibri" w:cs="Calibri"/>
                  <w:sz w:val="18"/>
                  <w:szCs w:val="18"/>
                </w:rPr>
                <w:delText>Scalability</w:delText>
              </w:r>
            </w:del>
            <w:ins w:id="37" w:author="Jillian Carson-Jackson" w:date="2019-04-04T09:50:00Z">
              <w:r>
                <w:rPr>
                  <w:rFonts w:ascii="Calibri" w:hAnsi="Calibri" w:cs="Calibri"/>
                  <w:sz w:val="18"/>
                  <w:szCs w:val="18"/>
                </w:rPr>
                <w:t>What is the s</w:t>
              </w:r>
              <w:r w:rsidRPr="001D062F">
                <w:rPr>
                  <w:rFonts w:ascii="Calibri" w:hAnsi="Calibri" w:cs="Calibri"/>
                  <w:sz w:val="18"/>
                  <w:szCs w:val="18"/>
                </w:rPr>
                <w:t>calability</w:t>
              </w:r>
              <w:r>
                <w:rPr>
                  <w:rFonts w:ascii="Calibri" w:hAnsi="Calibri" w:cs="Calibri"/>
                  <w:sz w:val="18"/>
                  <w:szCs w:val="18"/>
                </w:rPr>
                <w:t xml:space="preserve"> of the technology</w:t>
              </w:r>
            </w:ins>
            <w:r w:rsidRPr="001D062F">
              <w:rPr>
                <w:rFonts w:ascii="Calibri" w:hAnsi="Calibri" w:cs="Calibri"/>
                <w:sz w:val="18"/>
                <w:szCs w:val="18"/>
              </w:rPr>
              <w:t>?</w:t>
            </w:r>
          </w:p>
        </w:tc>
        <w:tc>
          <w:tcPr>
            <w:tcW w:w="825" w:type="pct"/>
            <w:shd w:val="clear" w:color="auto" w:fill="FFFFFF" w:themeFill="background1"/>
            <w:vAlign w:val="center"/>
          </w:tcPr>
          <w:p w14:paraId="1A3DB8E5"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7D3BCF02"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481B243A" w14:textId="1FFE637F"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54499218"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14C55900" w14:textId="2576986F" w:rsidTr="00A33BF7">
        <w:trPr>
          <w:cantSplit/>
        </w:trPr>
        <w:tc>
          <w:tcPr>
            <w:tcW w:w="406" w:type="pct"/>
            <w:shd w:val="clear" w:color="auto" w:fill="FFFFFF" w:themeFill="background1"/>
            <w:vAlign w:val="center"/>
          </w:tcPr>
          <w:p w14:paraId="2D49660A" w14:textId="0D43FD9C"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73DC5FE7" w14:textId="2CD420E6" w:rsidR="00397171" w:rsidRPr="001D062F" w:rsidRDefault="00397171" w:rsidP="001D062F">
            <w:pPr>
              <w:keepLines/>
              <w:spacing w:beforeLines="60" w:before="144" w:afterLines="60" w:after="144"/>
              <w:rPr>
                <w:rFonts w:ascii="Calibri" w:hAnsi="Calibri" w:cs="Calibri"/>
                <w:sz w:val="18"/>
                <w:szCs w:val="18"/>
              </w:rPr>
            </w:pPr>
            <w:del w:id="38" w:author="Jillian Carson-Jackson" w:date="2019-04-04T09:50:00Z">
              <w:r w:rsidDel="00A14841">
                <w:rPr>
                  <w:rFonts w:ascii="Calibri" w:hAnsi="Calibri" w:cs="Calibri"/>
                  <w:sz w:val="18"/>
                  <w:szCs w:val="18"/>
                </w:rPr>
                <w:delText xml:space="preserve">Backward </w:delText>
              </w:r>
            </w:del>
            <w:ins w:id="39" w:author="Jillian Carson-Jackson" w:date="2019-04-04T09:50:00Z">
              <w:r>
                <w:rPr>
                  <w:rFonts w:ascii="Calibri" w:hAnsi="Calibri" w:cs="Calibri"/>
                  <w:sz w:val="18"/>
                  <w:szCs w:val="18"/>
                </w:rPr>
                <w:t xml:space="preserve">Is the technology backward </w:t>
              </w:r>
            </w:ins>
            <w:del w:id="40" w:author="Jillian Carson-Jackson" w:date="2019-04-04T09:50:00Z">
              <w:r w:rsidDel="00A14841">
                <w:rPr>
                  <w:rFonts w:ascii="Calibri" w:hAnsi="Calibri" w:cs="Calibri"/>
                  <w:sz w:val="18"/>
                  <w:szCs w:val="18"/>
                </w:rPr>
                <w:delText>compatibility</w:delText>
              </w:r>
            </w:del>
            <w:ins w:id="41" w:author="Jillian Carson-Jackson" w:date="2019-04-04T09:50:00Z">
              <w:r>
                <w:rPr>
                  <w:rFonts w:ascii="Calibri" w:hAnsi="Calibri" w:cs="Calibri"/>
                  <w:sz w:val="18"/>
                  <w:szCs w:val="18"/>
                </w:rPr>
                <w:t xml:space="preserve"> compatible</w:t>
              </w:r>
            </w:ins>
            <w:r>
              <w:rPr>
                <w:rFonts w:ascii="Calibri" w:hAnsi="Calibri" w:cs="Calibri"/>
                <w:sz w:val="18"/>
                <w:szCs w:val="18"/>
              </w:rPr>
              <w:t>?</w:t>
            </w:r>
          </w:p>
        </w:tc>
        <w:tc>
          <w:tcPr>
            <w:tcW w:w="825" w:type="pct"/>
            <w:shd w:val="clear" w:color="auto" w:fill="FFFFFF" w:themeFill="background1"/>
            <w:vAlign w:val="center"/>
          </w:tcPr>
          <w:p w14:paraId="68580BB0"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52F377C7"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51C29B83" w14:textId="7A8171B0"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31D4CB7B"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79E523A8" w14:textId="77777777" w:rsidTr="00A33BF7">
        <w:trPr>
          <w:cantSplit/>
          <w:ins w:id="42" w:author="Jillian Carson-Jackson" w:date="2019-04-04T14:50:00Z"/>
        </w:trPr>
        <w:tc>
          <w:tcPr>
            <w:tcW w:w="406" w:type="pct"/>
            <w:shd w:val="clear" w:color="auto" w:fill="FFFFFF" w:themeFill="background1"/>
            <w:vAlign w:val="center"/>
          </w:tcPr>
          <w:p w14:paraId="19904FA0" w14:textId="77777777" w:rsidR="00397171" w:rsidRPr="009C4D29" w:rsidRDefault="00397171" w:rsidP="009C4D29">
            <w:pPr>
              <w:pStyle w:val="ListParagraph"/>
              <w:numPr>
                <w:ilvl w:val="0"/>
                <w:numId w:val="44"/>
              </w:numPr>
              <w:spacing w:beforeLines="60" w:before="144" w:afterLines="60" w:after="144"/>
              <w:rPr>
                <w:ins w:id="43" w:author="Jillian Carson-Jackson" w:date="2019-04-04T14:50:00Z"/>
                <w:rFonts w:ascii="Calibri" w:hAnsi="Calibri" w:cs="Calibri"/>
                <w:sz w:val="18"/>
                <w:szCs w:val="18"/>
              </w:rPr>
            </w:pPr>
          </w:p>
        </w:tc>
        <w:tc>
          <w:tcPr>
            <w:tcW w:w="758" w:type="pct"/>
            <w:shd w:val="clear" w:color="auto" w:fill="FFFFFF" w:themeFill="background1"/>
          </w:tcPr>
          <w:p w14:paraId="504B7834" w14:textId="291F4EE6" w:rsidR="00397171" w:rsidDel="00A14841" w:rsidRDefault="00334264" w:rsidP="001D062F">
            <w:pPr>
              <w:keepLines/>
              <w:spacing w:beforeLines="60" w:before="144" w:afterLines="60" w:after="144"/>
              <w:rPr>
                <w:ins w:id="44" w:author="Jillian Carson-Jackson" w:date="2019-04-04T14:50:00Z"/>
                <w:rFonts w:ascii="Calibri" w:hAnsi="Calibri" w:cs="Calibri"/>
                <w:sz w:val="18"/>
                <w:szCs w:val="18"/>
              </w:rPr>
            </w:pPr>
            <w:ins w:id="45" w:author="Kevin Gregory" w:date="2019-04-04T17:49:00Z">
              <w:r>
                <w:rPr>
                  <w:rFonts w:ascii="Calibri" w:hAnsi="Calibri" w:cs="Calibri"/>
                  <w:sz w:val="18"/>
                  <w:szCs w:val="18"/>
                </w:rPr>
                <w:t>Is the technology dependant on another technology</w:t>
              </w:r>
            </w:ins>
            <w:ins w:id="46" w:author="Jillian Carson-Jackson" w:date="2019-04-04T14:50:00Z">
              <w:del w:id="47" w:author="Kevin Gregory" w:date="2019-04-04T17:49:00Z">
                <w:r w:rsidR="00397171" w:rsidDel="00334264">
                  <w:rPr>
                    <w:rFonts w:ascii="Calibri" w:hAnsi="Calibri" w:cs="Calibri"/>
                    <w:sz w:val="18"/>
                    <w:szCs w:val="18"/>
                  </w:rPr>
                  <w:delText>Are there dependencies</w:delText>
                </w:r>
              </w:del>
              <w:r w:rsidR="00397171">
                <w:rPr>
                  <w:rFonts w:ascii="Calibri" w:hAnsi="Calibri" w:cs="Calibri"/>
                  <w:sz w:val="18"/>
                  <w:szCs w:val="18"/>
                </w:rPr>
                <w:t xml:space="preserve">? </w:t>
              </w:r>
            </w:ins>
          </w:p>
        </w:tc>
        <w:tc>
          <w:tcPr>
            <w:tcW w:w="825" w:type="pct"/>
            <w:shd w:val="clear" w:color="auto" w:fill="FFFFFF" w:themeFill="background1"/>
            <w:vAlign w:val="center"/>
          </w:tcPr>
          <w:p w14:paraId="7A4F3CE0" w14:textId="77777777" w:rsidR="00397171" w:rsidRPr="005A0DE1" w:rsidRDefault="00397171" w:rsidP="001D062F">
            <w:pPr>
              <w:keepLines/>
              <w:spacing w:beforeLines="60" w:before="144" w:afterLines="60" w:after="144"/>
              <w:jc w:val="center"/>
              <w:rPr>
                <w:ins w:id="48" w:author="Jillian Carson-Jackson" w:date="2019-04-04T14:50:00Z"/>
                <w:rFonts w:ascii="Calibri" w:hAnsi="Calibri" w:cs="Calibri"/>
                <w:sz w:val="18"/>
                <w:szCs w:val="18"/>
              </w:rPr>
            </w:pPr>
          </w:p>
        </w:tc>
        <w:tc>
          <w:tcPr>
            <w:tcW w:w="891" w:type="pct"/>
            <w:shd w:val="clear" w:color="auto" w:fill="FFFFFF" w:themeFill="background1"/>
          </w:tcPr>
          <w:p w14:paraId="7B766E7B"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4CDF6359" w14:textId="6146FD75" w:rsidR="00397171" w:rsidRPr="005A0DE1" w:rsidRDefault="00397171" w:rsidP="001D062F">
            <w:pPr>
              <w:keepLines/>
              <w:spacing w:beforeLines="60" w:before="144" w:afterLines="60" w:after="144"/>
              <w:jc w:val="center"/>
              <w:rPr>
                <w:ins w:id="49" w:author="Jillian Carson-Jackson" w:date="2019-04-04T14:50:00Z"/>
                <w:rFonts w:ascii="Calibri" w:hAnsi="Calibri" w:cs="Calibri"/>
                <w:sz w:val="18"/>
                <w:szCs w:val="18"/>
              </w:rPr>
            </w:pPr>
          </w:p>
        </w:tc>
        <w:tc>
          <w:tcPr>
            <w:tcW w:w="635" w:type="pct"/>
            <w:shd w:val="clear" w:color="auto" w:fill="FFFFFF" w:themeFill="background1"/>
          </w:tcPr>
          <w:p w14:paraId="30F31E7B" w14:textId="77777777" w:rsidR="00397171" w:rsidRPr="005A0DE1" w:rsidRDefault="00397171" w:rsidP="001D062F">
            <w:pPr>
              <w:keepLines/>
              <w:spacing w:beforeLines="60" w:before="144" w:afterLines="60" w:after="144"/>
              <w:jc w:val="center"/>
              <w:rPr>
                <w:ins w:id="50" w:author="Jillian Carson-Jackson" w:date="2019-04-04T14:50:00Z"/>
                <w:rFonts w:ascii="Calibri" w:hAnsi="Calibri" w:cs="Calibri"/>
                <w:sz w:val="18"/>
                <w:szCs w:val="18"/>
              </w:rPr>
            </w:pPr>
          </w:p>
        </w:tc>
      </w:tr>
      <w:tr w:rsidR="00397171" w:rsidRPr="005A0DE1" w14:paraId="7E28A02C" w14:textId="4B8EEDD2" w:rsidTr="00A33BF7">
        <w:trPr>
          <w:cantSplit/>
        </w:trPr>
        <w:tc>
          <w:tcPr>
            <w:tcW w:w="406" w:type="pct"/>
            <w:shd w:val="clear" w:color="auto" w:fill="FFFFFF" w:themeFill="background1"/>
            <w:vAlign w:val="center"/>
          </w:tcPr>
          <w:p w14:paraId="48AA5003" w14:textId="39055835"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48CC530A" w14:textId="41204322" w:rsidR="00397171" w:rsidRPr="001D062F" w:rsidRDefault="00397171" w:rsidP="001D062F">
            <w:pPr>
              <w:keepLines/>
              <w:spacing w:beforeLines="60" w:before="144" w:afterLines="60" w:after="144"/>
              <w:rPr>
                <w:rFonts w:ascii="Calibri" w:hAnsi="Calibri" w:cs="Calibri"/>
                <w:sz w:val="18"/>
                <w:szCs w:val="18"/>
              </w:rPr>
            </w:pPr>
            <w:del w:id="51" w:author="Jillian Carson-Jackson" w:date="2019-04-04T14:49:00Z">
              <w:r w:rsidRPr="001D062F" w:rsidDel="00D01926">
                <w:rPr>
                  <w:rFonts w:ascii="Calibri" w:hAnsi="Calibri" w:cs="Calibri"/>
                  <w:sz w:val="18"/>
                  <w:szCs w:val="18"/>
                </w:rPr>
                <w:delText>Can it</w:delText>
              </w:r>
            </w:del>
            <w:ins w:id="52" w:author="Jillian Carson-Jackson" w:date="2019-04-04T14:49:00Z">
              <w:r>
                <w:rPr>
                  <w:rFonts w:ascii="Calibri" w:hAnsi="Calibri" w:cs="Calibri"/>
                  <w:sz w:val="18"/>
                  <w:szCs w:val="18"/>
                </w:rPr>
                <w:t>Can the technology</w:t>
              </w:r>
            </w:ins>
            <w:r w:rsidRPr="001D062F">
              <w:rPr>
                <w:rFonts w:ascii="Calibri" w:hAnsi="Calibri" w:cs="Calibri"/>
                <w:sz w:val="18"/>
                <w:szCs w:val="18"/>
              </w:rPr>
              <w:t xml:space="preserve"> be demonstrated?</w:t>
            </w:r>
          </w:p>
        </w:tc>
        <w:tc>
          <w:tcPr>
            <w:tcW w:w="825" w:type="pct"/>
            <w:shd w:val="clear" w:color="auto" w:fill="FFFFFF" w:themeFill="background1"/>
            <w:vAlign w:val="center"/>
          </w:tcPr>
          <w:p w14:paraId="619A7934"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10FDABC4"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45467DB6" w14:textId="097963FE"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3C518296"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rsidDel="00D01926" w14:paraId="491A6D80" w14:textId="3ECDF6F9" w:rsidTr="00A33BF7">
        <w:trPr>
          <w:cantSplit/>
          <w:del w:id="53" w:author="Jillian Carson-Jackson" w:date="2019-04-04T14:52:00Z"/>
        </w:trPr>
        <w:tc>
          <w:tcPr>
            <w:tcW w:w="406" w:type="pct"/>
            <w:shd w:val="clear" w:color="auto" w:fill="FFFFFF" w:themeFill="background1"/>
            <w:vAlign w:val="center"/>
          </w:tcPr>
          <w:p w14:paraId="4C3F46F8" w14:textId="3A1B3E1F" w:rsidR="00397171" w:rsidRPr="009C4D29" w:rsidDel="00D01926" w:rsidRDefault="00397171" w:rsidP="009C4D29">
            <w:pPr>
              <w:pStyle w:val="ListParagraph"/>
              <w:numPr>
                <w:ilvl w:val="0"/>
                <w:numId w:val="44"/>
              </w:numPr>
              <w:spacing w:beforeLines="60" w:before="144" w:afterLines="60" w:after="144"/>
              <w:rPr>
                <w:del w:id="54" w:author="Jillian Carson-Jackson" w:date="2019-04-04T14:52:00Z"/>
                <w:rFonts w:ascii="Calibri" w:hAnsi="Calibri" w:cs="Calibri"/>
                <w:sz w:val="18"/>
                <w:szCs w:val="18"/>
              </w:rPr>
            </w:pPr>
            <w:del w:id="55" w:author="Jillian Carson-Jackson" w:date="2019-04-04T14:52:00Z">
              <w:r w:rsidRPr="009C4D29" w:rsidDel="00D01926">
                <w:rPr>
                  <w:rFonts w:ascii="Calibri" w:hAnsi="Calibri" w:cs="Calibri"/>
                  <w:sz w:val="18"/>
                  <w:szCs w:val="18"/>
                </w:rPr>
                <w:delText>16</w:delText>
              </w:r>
            </w:del>
          </w:p>
        </w:tc>
        <w:tc>
          <w:tcPr>
            <w:tcW w:w="758" w:type="pct"/>
            <w:shd w:val="clear" w:color="auto" w:fill="FFFFFF" w:themeFill="background1"/>
          </w:tcPr>
          <w:p w14:paraId="32927EF9" w14:textId="3574585E" w:rsidR="00397171" w:rsidRPr="001D062F" w:rsidDel="00D01926" w:rsidRDefault="00397171" w:rsidP="001D062F">
            <w:pPr>
              <w:keepLines/>
              <w:spacing w:beforeLines="60" w:before="144" w:afterLines="60" w:after="144"/>
              <w:rPr>
                <w:del w:id="56" w:author="Jillian Carson-Jackson" w:date="2019-04-04T14:52:00Z"/>
                <w:rFonts w:ascii="Calibri" w:hAnsi="Calibri" w:cs="Calibri"/>
                <w:sz w:val="18"/>
                <w:szCs w:val="18"/>
              </w:rPr>
            </w:pPr>
            <w:del w:id="57" w:author="Jillian Carson-Jackson" w:date="2019-04-04T14:52:00Z">
              <w:r w:rsidRPr="001D062F" w:rsidDel="00D01926">
                <w:rPr>
                  <w:rFonts w:ascii="Calibri" w:hAnsi="Calibri" w:cs="Calibri"/>
                  <w:sz w:val="18"/>
                  <w:szCs w:val="18"/>
                </w:rPr>
                <w:delText xml:space="preserve">What stage </w:delText>
              </w:r>
            </w:del>
            <w:del w:id="58" w:author="Jillian Carson-Jackson" w:date="2019-04-04T09:51:00Z">
              <w:r w:rsidRPr="001D062F" w:rsidDel="003F4857">
                <w:rPr>
                  <w:rFonts w:ascii="Calibri" w:hAnsi="Calibri" w:cs="Calibri"/>
                  <w:sz w:val="18"/>
                  <w:szCs w:val="18"/>
                </w:rPr>
                <w:delText xml:space="preserve">it’s </w:delText>
              </w:r>
            </w:del>
            <w:del w:id="59" w:author="Jillian Carson-Jackson" w:date="2019-04-04T14:52:00Z">
              <w:r w:rsidRPr="001D062F" w:rsidDel="00D01926">
                <w:rPr>
                  <w:rFonts w:ascii="Calibri" w:hAnsi="Calibri" w:cs="Calibri"/>
                  <w:sz w:val="18"/>
                  <w:szCs w:val="18"/>
                </w:rPr>
                <w:delText>at (how mature)?</w:delText>
              </w:r>
            </w:del>
          </w:p>
        </w:tc>
        <w:tc>
          <w:tcPr>
            <w:tcW w:w="825" w:type="pct"/>
            <w:shd w:val="clear" w:color="auto" w:fill="FFFFFF" w:themeFill="background1"/>
            <w:vAlign w:val="center"/>
          </w:tcPr>
          <w:p w14:paraId="391DD8FE" w14:textId="4B6EEC2F" w:rsidR="00397171" w:rsidRPr="001D062F" w:rsidDel="00D01926" w:rsidRDefault="00397171" w:rsidP="001D062F">
            <w:pPr>
              <w:keepLines/>
              <w:spacing w:beforeLines="60" w:before="144" w:afterLines="60" w:after="144"/>
              <w:jc w:val="center"/>
              <w:rPr>
                <w:del w:id="60" w:author="Jillian Carson-Jackson" w:date="2019-04-04T14:52:00Z"/>
                <w:rFonts w:ascii="Calibri" w:hAnsi="Calibri" w:cs="Calibri"/>
                <w:sz w:val="18"/>
                <w:szCs w:val="18"/>
              </w:rPr>
            </w:pPr>
          </w:p>
        </w:tc>
        <w:tc>
          <w:tcPr>
            <w:tcW w:w="891" w:type="pct"/>
            <w:shd w:val="clear" w:color="auto" w:fill="FFFFFF" w:themeFill="background1"/>
          </w:tcPr>
          <w:p w14:paraId="6E29337D" w14:textId="77777777" w:rsidR="00397171" w:rsidRPr="001D062F" w:rsidDel="00D01926"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3E5FCD88" w14:textId="6EB34349" w:rsidR="00397171" w:rsidRPr="001D062F" w:rsidDel="00D01926" w:rsidRDefault="00397171" w:rsidP="001D062F">
            <w:pPr>
              <w:keepLines/>
              <w:spacing w:beforeLines="60" w:before="144" w:afterLines="60" w:after="144"/>
              <w:jc w:val="center"/>
              <w:rPr>
                <w:del w:id="61" w:author="Jillian Carson-Jackson" w:date="2019-04-04T14:52:00Z"/>
                <w:rFonts w:ascii="Calibri" w:hAnsi="Calibri" w:cs="Calibri"/>
                <w:sz w:val="18"/>
                <w:szCs w:val="18"/>
              </w:rPr>
            </w:pPr>
          </w:p>
        </w:tc>
        <w:tc>
          <w:tcPr>
            <w:tcW w:w="635" w:type="pct"/>
            <w:shd w:val="clear" w:color="auto" w:fill="FFFFFF" w:themeFill="background1"/>
          </w:tcPr>
          <w:p w14:paraId="7C5CAF26" w14:textId="1758A566" w:rsidR="00397171" w:rsidRPr="001D062F" w:rsidDel="00D01926" w:rsidRDefault="00397171" w:rsidP="001D062F">
            <w:pPr>
              <w:keepLines/>
              <w:spacing w:beforeLines="60" w:before="144" w:afterLines="60" w:after="144"/>
              <w:jc w:val="center"/>
              <w:rPr>
                <w:del w:id="62" w:author="Jillian Carson-Jackson" w:date="2019-04-04T14:52:00Z"/>
                <w:rFonts w:ascii="Calibri" w:hAnsi="Calibri" w:cs="Calibri"/>
                <w:sz w:val="18"/>
                <w:szCs w:val="18"/>
              </w:rPr>
            </w:pPr>
          </w:p>
        </w:tc>
      </w:tr>
      <w:tr w:rsidR="00397171" w:rsidRPr="005A0DE1" w14:paraId="31FC0934" w14:textId="0AB82F5B" w:rsidTr="00A33BF7">
        <w:trPr>
          <w:cantSplit/>
        </w:trPr>
        <w:tc>
          <w:tcPr>
            <w:tcW w:w="406" w:type="pct"/>
            <w:shd w:val="clear" w:color="auto" w:fill="FFFFFF" w:themeFill="background1"/>
            <w:vAlign w:val="center"/>
          </w:tcPr>
          <w:p w14:paraId="16B5B37D" w14:textId="2A70100B" w:rsidR="00397171" w:rsidRPr="009C4D29" w:rsidRDefault="00397171" w:rsidP="009C4D29">
            <w:pPr>
              <w:pStyle w:val="ListParagraph"/>
              <w:spacing w:beforeLines="60" w:before="144" w:afterLines="60" w:after="144"/>
              <w:ind w:left="360"/>
              <w:rPr>
                <w:rFonts w:ascii="Calibri" w:hAnsi="Calibri" w:cs="Calibri"/>
                <w:sz w:val="18"/>
                <w:szCs w:val="18"/>
              </w:rPr>
            </w:pPr>
            <w:r w:rsidRPr="009C4D29">
              <w:rPr>
                <w:rFonts w:ascii="Calibri" w:hAnsi="Calibri" w:cs="Calibri"/>
                <w:sz w:val="18"/>
                <w:szCs w:val="18"/>
              </w:rPr>
              <w:t>17</w:t>
            </w:r>
          </w:p>
        </w:tc>
        <w:tc>
          <w:tcPr>
            <w:tcW w:w="758" w:type="pct"/>
            <w:shd w:val="clear" w:color="auto" w:fill="FFFFFF" w:themeFill="background1"/>
          </w:tcPr>
          <w:p w14:paraId="53B379EE" w14:textId="3104C99E" w:rsidR="00397171" w:rsidRPr="001D062F" w:rsidRDefault="00397171"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Are there any results and test bed? Please List</w:t>
            </w:r>
          </w:p>
        </w:tc>
        <w:tc>
          <w:tcPr>
            <w:tcW w:w="825" w:type="pct"/>
            <w:shd w:val="clear" w:color="auto" w:fill="FFFFFF" w:themeFill="background1"/>
            <w:vAlign w:val="center"/>
          </w:tcPr>
          <w:p w14:paraId="27599028"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1FF7A399"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56FD74EC" w14:textId="3DA938DF"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547B6AC8"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14:paraId="6D2409BD" w14:textId="1DBC6DD3" w:rsidTr="00A33BF7">
        <w:trPr>
          <w:cantSplit/>
        </w:trPr>
        <w:tc>
          <w:tcPr>
            <w:tcW w:w="406" w:type="pct"/>
            <w:shd w:val="clear" w:color="auto" w:fill="FFFFFF" w:themeFill="background1"/>
            <w:vAlign w:val="center"/>
          </w:tcPr>
          <w:p w14:paraId="42B4B02F" w14:textId="0F0730BE" w:rsidR="00397171" w:rsidRPr="009C4D29" w:rsidRDefault="00397171" w:rsidP="009C4D29">
            <w:pPr>
              <w:pStyle w:val="ListParagraph"/>
              <w:spacing w:beforeLines="60" w:before="144" w:afterLines="60" w:after="144"/>
              <w:ind w:left="360"/>
              <w:rPr>
                <w:rFonts w:ascii="Calibri" w:hAnsi="Calibri" w:cs="Calibri"/>
                <w:sz w:val="18"/>
                <w:szCs w:val="18"/>
              </w:rPr>
            </w:pPr>
            <w:r w:rsidRPr="009C4D29">
              <w:rPr>
                <w:rFonts w:ascii="Calibri" w:hAnsi="Calibri" w:cs="Calibri"/>
                <w:sz w:val="18"/>
                <w:szCs w:val="18"/>
              </w:rPr>
              <w:t>18</w:t>
            </w:r>
          </w:p>
        </w:tc>
        <w:tc>
          <w:tcPr>
            <w:tcW w:w="758" w:type="pct"/>
            <w:shd w:val="clear" w:color="auto" w:fill="FFFFFF" w:themeFill="background1"/>
          </w:tcPr>
          <w:p w14:paraId="28D7D165" w14:textId="550192E1" w:rsidR="00397171" w:rsidRPr="001D062F" w:rsidRDefault="00397171" w:rsidP="001D062F">
            <w:pPr>
              <w:keepLines/>
              <w:spacing w:beforeLines="60" w:before="144" w:afterLines="60" w:after="144"/>
              <w:rPr>
                <w:rFonts w:ascii="Calibri" w:hAnsi="Calibri" w:cs="Calibri"/>
                <w:sz w:val="18"/>
                <w:szCs w:val="18"/>
              </w:rPr>
            </w:pPr>
            <w:del w:id="63" w:author="Jillian Carson-Jackson" w:date="2019-04-04T09:51:00Z">
              <w:r w:rsidRPr="001D062F" w:rsidDel="003F4857">
                <w:rPr>
                  <w:rFonts w:ascii="Calibri" w:hAnsi="Calibri" w:cs="Calibri"/>
                  <w:sz w:val="18"/>
                  <w:szCs w:val="18"/>
                </w:rPr>
                <w:delText xml:space="preserve">Compliance </w:delText>
              </w:r>
            </w:del>
            <w:ins w:id="64" w:author="Jillian Carson-Jackson" w:date="2019-04-04T09:51:00Z">
              <w:r>
                <w:rPr>
                  <w:rFonts w:ascii="Calibri" w:hAnsi="Calibri" w:cs="Calibri"/>
                  <w:sz w:val="18"/>
                  <w:szCs w:val="18"/>
                </w:rPr>
                <w:t>Is there a</w:t>
              </w:r>
            </w:ins>
            <w:ins w:id="65" w:author="Jillian Carson-Jackson" w:date="2019-04-04T14:52:00Z">
              <w:r>
                <w:rPr>
                  <w:rFonts w:ascii="Calibri" w:hAnsi="Calibri" w:cs="Calibri"/>
                  <w:sz w:val="18"/>
                  <w:szCs w:val="18"/>
                </w:rPr>
                <w:t xml:space="preserve"> c</w:t>
              </w:r>
            </w:ins>
            <w:ins w:id="66" w:author="Jillian Carson-Jackson" w:date="2019-04-04T09:51:00Z">
              <w:r w:rsidRPr="001D062F">
                <w:rPr>
                  <w:rFonts w:ascii="Calibri" w:hAnsi="Calibri" w:cs="Calibri"/>
                  <w:sz w:val="18"/>
                  <w:szCs w:val="18"/>
                </w:rPr>
                <w:t xml:space="preserve">ompliance </w:t>
              </w:r>
            </w:ins>
            <w:r w:rsidRPr="001D062F">
              <w:rPr>
                <w:rFonts w:ascii="Calibri" w:hAnsi="Calibri" w:cs="Calibri"/>
                <w:sz w:val="18"/>
                <w:szCs w:val="18"/>
              </w:rPr>
              <w:t>summary?</w:t>
            </w:r>
          </w:p>
        </w:tc>
        <w:tc>
          <w:tcPr>
            <w:tcW w:w="825" w:type="pct"/>
            <w:shd w:val="clear" w:color="auto" w:fill="FFFFFF" w:themeFill="background1"/>
            <w:vAlign w:val="center"/>
          </w:tcPr>
          <w:p w14:paraId="7A88CCC1"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4B72E032"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60CDF218" w14:textId="7A4BDD39"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57CD76A2"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14:paraId="01730972" w14:textId="004CFE9F" w:rsidTr="00A33BF7">
        <w:trPr>
          <w:cantSplit/>
        </w:trPr>
        <w:tc>
          <w:tcPr>
            <w:tcW w:w="406" w:type="pct"/>
            <w:shd w:val="clear" w:color="auto" w:fill="FFFFFF" w:themeFill="background1"/>
            <w:vAlign w:val="center"/>
          </w:tcPr>
          <w:p w14:paraId="7A8B77FA" w14:textId="3EE72752" w:rsidR="00397171" w:rsidRPr="009C4D29" w:rsidRDefault="00397171" w:rsidP="009C4D29">
            <w:pPr>
              <w:pStyle w:val="ListParagraph"/>
              <w:spacing w:beforeLines="60" w:before="144" w:afterLines="60" w:after="144"/>
              <w:ind w:left="360"/>
              <w:rPr>
                <w:rFonts w:ascii="Calibri" w:hAnsi="Calibri" w:cs="Calibri"/>
                <w:sz w:val="18"/>
                <w:szCs w:val="18"/>
              </w:rPr>
            </w:pPr>
            <w:r w:rsidRPr="009C4D29">
              <w:rPr>
                <w:rFonts w:ascii="Calibri" w:hAnsi="Calibri" w:cs="Calibri"/>
                <w:sz w:val="18"/>
                <w:szCs w:val="18"/>
              </w:rPr>
              <w:t>19</w:t>
            </w:r>
          </w:p>
        </w:tc>
        <w:tc>
          <w:tcPr>
            <w:tcW w:w="758" w:type="pct"/>
            <w:shd w:val="clear" w:color="auto" w:fill="FFFFFF" w:themeFill="background1"/>
          </w:tcPr>
          <w:p w14:paraId="5386BB8A" w14:textId="701D2D43" w:rsidR="00397171" w:rsidRPr="001D062F" w:rsidRDefault="00397171" w:rsidP="001D062F">
            <w:pPr>
              <w:keepLines/>
              <w:spacing w:beforeLines="60" w:before="144" w:afterLines="60" w:after="144"/>
              <w:rPr>
                <w:rFonts w:ascii="Calibri" w:hAnsi="Calibri" w:cs="Calibri"/>
                <w:sz w:val="18"/>
                <w:szCs w:val="18"/>
              </w:rPr>
            </w:pPr>
            <w:del w:id="67" w:author="Jillian Carson-Jackson" w:date="2019-04-04T09:51:00Z">
              <w:r w:rsidDel="003F4857">
                <w:rPr>
                  <w:rFonts w:ascii="Calibri" w:hAnsi="Calibri" w:cs="Calibri"/>
                  <w:sz w:val="18"/>
                  <w:szCs w:val="18"/>
                </w:rPr>
                <w:delText xml:space="preserve">Legal </w:delText>
              </w:r>
            </w:del>
            <w:ins w:id="68" w:author="Jillian Carson-Jackson" w:date="2019-04-04T09:51:00Z">
              <w:r>
                <w:rPr>
                  <w:rFonts w:ascii="Calibri" w:hAnsi="Calibri" w:cs="Calibri"/>
                  <w:sz w:val="18"/>
                  <w:szCs w:val="18"/>
                </w:rPr>
                <w:t>Are there legal issues associate</w:t>
              </w:r>
            </w:ins>
            <w:ins w:id="69" w:author="Jillian Carson-Jackson" w:date="2019-04-04T14:52:00Z">
              <w:r>
                <w:rPr>
                  <w:rFonts w:ascii="Calibri" w:hAnsi="Calibri" w:cs="Calibri"/>
                  <w:sz w:val="18"/>
                  <w:szCs w:val="18"/>
                </w:rPr>
                <w:t>d</w:t>
              </w:r>
            </w:ins>
            <w:ins w:id="70" w:author="Jillian Carson-Jackson" w:date="2019-04-04T09:51:00Z">
              <w:r>
                <w:rPr>
                  <w:rFonts w:ascii="Calibri" w:hAnsi="Calibri" w:cs="Calibri"/>
                  <w:sz w:val="18"/>
                  <w:szCs w:val="18"/>
                </w:rPr>
                <w:t xml:space="preserve"> </w:t>
              </w:r>
            </w:ins>
            <w:ins w:id="71" w:author="Jillian Carson-Jackson" w:date="2019-04-04T15:26:00Z">
              <w:r w:rsidR="005C782A">
                <w:rPr>
                  <w:rFonts w:ascii="Calibri" w:hAnsi="Calibri" w:cs="Calibri"/>
                  <w:sz w:val="18"/>
                  <w:szCs w:val="18"/>
                </w:rPr>
                <w:t>with the implementation of the technology?</w:t>
              </w:r>
            </w:ins>
          </w:p>
        </w:tc>
        <w:tc>
          <w:tcPr>
            <w:tcW w:w="825" w:type="pct"/>
            <w:shd w:val="clear" w:color="auto" w:fill="FFFFFF" w:themeFill="background1"/>
            <w:vAlign w:val="center"/>
          </w:tcPr>
          <w:p w14:paraId="72D57193"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2665A9C2"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24D0BE1B" w14:textId="110FCE2F"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7719C8F4"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5C782A" w:rsidRPr="005A0DE1" w14:paraId="38A19E9B" w14:textId="77777777" w:rsidTr="00A33BF7">
        <w:trPr>
          <w:cantSplit/>
          <w:ins w:id="72" w:author="Jillian Carson-Jackson" w:date="2019-04-04T15:26:00Z"/>
        </w:trPr>
        <w:tc>
          <w:tcPr>
            <w:tcW w:w="406" w:type="pct"/>
            <w:shd w:val="clear" w:color="auto" w:fill="FFFFFF" w:themeFill="background1"/>
            <w:vAlign w:val="center"/>
          </w:tcPr>
          <w:p w14:paraId="0097974A" w14:textId="21E51D63" w:rsidR="005C782A" w:rsidRPr="009C4D29" w:rsidRDefault="005C782A" w:rsidP="009C4D29">
            <w:pPr>
              <w:pStyle w:val="ListParagraph"/>
              <w:spacing w:beforeLines="60" w:before="144" w:afterLines="60" w:after="144"/>
              <w:ind w:left="360"/>
              <w:rPr>
                <w:ins w:id="73" w:author="Jillian Carson-Jackson" w:date="2019-04-04T15:26:00Z"/>
                <w:rFonts w:ascii="Calibri" w:hAnsi="Calibri" w:cs="Calibri"/>
                <w:sz w:val="18"/>
                <w:szCs w:val="18"/>
              </w:rPr>
            </w:pPr>
            <w:ins w:id="74" w:author="Jillian Carson-Jackson" w:date="2019-04-04T15:27:00Z">
              <w:r>
                <w:rPr>
                  <w:rFonts w:ascii="Calibri" w:hAnsi="Calibri" w:cs="Calibri"/>
                  <w:sz w:val="18"/>
                  <w:szCs w:val="18"/>
                </w:rPr>
                <w:t>20</w:t>
              </w:r>
            </w:ins>
          </w:p>
        </w:tc>
        <w:tc>
          <w:tcPr>
            <w:tcW w:w="758" w:type="pct"/>
            <w:shd w:val="clear" w:color="auto" w:fill="FFFFFF" w:themeFill="background1"/>
          </w:tcPr>
          <w:p w14:paraId="5293A43C" w14:textId="2B3586D3" w:rsidR="005C782A" w:rsidDel="003F4857" w:rsidRDefault="005C782A" w:rsidP="001D062F">
            <w:pPr>
              <w:keepLines/>
              <w:spacing w:beforeLines="60" w:before="144" w:afterLines="60" w:after="144"/>
              <w:rPr>
                <w:ins w:id="75" w:author="Jillian Carson-Jackson" w:date="2019-04-04T15:26:00Z"/>
                <w:rFonts w:ascii="Calibri" w:hAnsi="Calibri" w:cs="Calibri"/>
                <w:sz w:val="18"/>
                <w:szCs w:val="18"/>
              </w:rPr>
            </w:pPr>
            <w:ins w:id="76" w:author="Jillian Carson-Jackson" w:date="2019-04-04T15:26:00Z">
              <w:r>
                <w:rPr>
                  <w:rFonts w:ascii="Calibri" w:hAnsi="Calibri" w:cs="Calibri"/>
                  <w:sz w:val="18"/>
                  <w:szCs w:val="18"/>
                </w:rPr>
                <w:t xml:space="preserve">Are there any intellectual </w:t>
              </w:r>
            </w:ins>
            <w:ins w:id="77" w:author="Jillian Carson-Jackson" w:date="2019-04-04T15:27:00Z">
              <w:r>
                <w:rPr>
                  <w:rFonts w:ascii="Calibri" w:hAnsi="Calibri" w:cs="Calibri"/>
                  <w:sz w:val="18"/>
                  <w:szCs w:val="18"/>
                </w:rPr>
                <w:t>property</w:t>
              </w:r>
            </w:ins>
            <w:ins w:id="78" w:author="Jillian Carson-Jackson" w:date="2019-04-04T15:26:00Z">
              <w:r>
                <w:rPr>
                  <w:rFonts w:ascii="Calibri" w:hAnsi="Calibri" w:cs="Calibri"/>
                  <w:sz w:val="18"/>
                  <w:szCs w:val="18"/>
                </w:rPr>
                <w:t xml:space="preserve"> rights (</w:t>
              </w:r>
            </w:ins>
            <w:ins w:id="79" w:author="Kevin Gregory" w:date="2019-04-04T17:48:00Z">
              <w:r w:rsidR="002030F0">
                <w:rPr>
                  <w:rFonts w:ascii="Calibri" w:hAnsi="Calibri" w:cs="Calibri"/>
                  <w:sz w:val="18"/>
                  <w:szCs w:val="18"/>
                </w:rPr>
                <w:t xml:space="preserve">essential </w:t>
              </w:r>
            </w:ins>
            <w:ins w:id="80" w:author="Jillian Carson-Jackson" w:date="2019-04-04T15:26:00Z">
              <w:r>
                <w:rPr>
                  <w:rFonts w:ascii="Calibri" w:hAnsi="Calibri" w:cs="Calibri"/>
                  <w:sz w:val="18"/>
                  <w:szCs w:val="18"/>
                </w:rPr>
                <w:t>patents) associated wi</w:t>
              </w:r>
            </w:ins>
            <w:ins w:id="81" w:author="Jillian Carson-Jackson" w:date="2019-04-04T15:27:00Z">
              <w:r>
                <w:rPr>
                  <w:rFonts w:ascii="Calibri" w:hAnsi="Calibri" w:cs="Calibri"/>
                  <w:sz w:val="18"/>
                  <w:szCs w:val="18"/>
                </w:rPr>
                <w:t xml:space="preserve">th the technology? </w:t>
              </w:r>
            </w:ins>
          </w:p>
        </w:tc>
        <w:tc>
          <w:tcPr>
            <w:tcW w:w="825" w:type="pct"/>
            <w:shd w:val="clear" w:color="auto" w:fill="FFFFFF" w:themeFill="background1"/>
            <w:vAlign w:val="center"/>
          </w:tcPr>
          <w:p w14:paraId="05106E0A" w14:textId="77777777" w:rsidR="005C782A" w:rsidRPr="001D062F" w:rsidRDefault="005C782A" w:rsidP="001D062F">
            <w:pPr>
              <w:keepLines/>
              <w:spacing w:beforeLines="60" w:before="144" w:afterLines="60" w:after="144"/>
              <w:jc w:val="center"/>
              <w:rPr>
                <w:ins w:id="82" w:author="Jillian Carson-Jackson" w:date="2019-04-04T15:26:00Z"/>
                <w:rFonts w:ascii="Calibri" w:hAnsi="Calibri" w:cs="Calibri"/>
                <w:sz w:val="18"/>
                <w:szCs w:val="18"/>
              </w:rPr>
            </w:pPr>
          </w:p>
        </w:tc>
        <w:tc>
          <w:tcPr>
            <w:tcW w:w="891" w:type="pct"/>
            <w:shd w:val="clear" w:color="auto" w:fill="FFFFFF" w:themeFill="background1"/>
          </w:tcPr>
          <w:p w14:paraId="625A2536" w14:textId="77777777" w:rsidR="005C782A" w:rsidRPr="001D062F" w:rsidRDefault="005C782A" w:rsidP="001D062F">
            <w:pPr>
              <w:keepLines/>
              <w:spacing w:beforeLines="60" w:before="144" w:afterLines="60" w:after="144"/>
              <w:jc w:val="center"/>
              <w:rPr>
                <w:ins w:id="83" w:author="Jillian Carson-Jackson" w:date="2019-04-04T15:26:00Z"/>
                <w:rFonts w:ascii="Calibri" w:hAnsi="Calibri" w:cs="Calibri"/>
                <w:sz w:val="18"/>
                <w:szCs w:val="18"/>
              </w:rPr>
            </w:pPr>
          </w:p>
        </w:tc>
        <w:tc>
          <w:tcPr>
            <w:tcW w:w="1484" w:type="pct"/>
            <w:shd w:val="clear" w:color="auto" w:fill="FFFFFF" w:themeFill="background1"/>
          </w:tcPr>
          <w:p w14:paraId="37526F92" w14:textId="77777777" w:rsidR="005C782A" w:rsidRPr="001D062F" w:rsidRDefault="005C782A" w:rsidP="001D062F">
            <w:pPr>
              <w:keepLines/>
              <w:spacing w:beforeLines="60" w:before="144" w:afterLines="60" w:after="144"/>
              <w:jc w:val="center"/>
              <w:rPr>
                <w:ins w:id="84" w:author="Jillian Carson-Jackson" w:date="2019-04-04T15:26:00Z"/>
                <w:rFonts w:ascii="Calibri" w:hAnsi="Calibri" w:cs="Calibri"/>
                <w:sz w:val="18"/>
                <w:szCs w:val="18"/>
              </w:rPr>
            </w:pPr>
          </w:p>
        </w:tc>
        <w:tc>
          <w:tcPr>
            <w:tcW w:w="635" w:type="pct"/>
            <w:shd w:val="clear" w:color="auto" w:fill="FFFFFF" w:themeFill="background1"/>
          </w:tcPr>
          <w:p w14:paraId="708EFD8B" w14:textId="77777777" w:rsidR="005C782A" w:rsidRPr="001D062F" w:rsidRDefault="005C782A" w:rsidP="001D062F">
            <w:pPr>
              <w:keepLines/>
              <w:spacing w:beforeLines="60" w:before="144" w:afterLines="60" w:after="144"/>
              <w:jc w:val="center"/>
              <w:rPr>
                <w:ins w:id="85" w:author="Jillian Carson-Jackson" w:date="2019-04-04T15:26:00Z"/>
                <w:rFonts w:ascii="Calibri" w:hAnsi="Calibri" w:cs="Calibri"/>
                <w:sz w:val="18"/>
                <w:szCs w:val="18"/>
              </w:rPr>
            </w:pPr>
          </w:p>
        </w:tc>
      </w:tr>
      <w:tr w:rsidR="00397171" w:rsidRPr="005A0DE1" w14:paraId="12DAE5FA" w14:textId="333F3B3E" w:rsidTr="00A33BF7">
        <w:trPr>
          <w:cantSplit/>
        </w:trPr>
        <w:tc>
          <w:tcPr>
            <w:tcW w:w="406" w:type="pct"/>
            <w:shd w:val="clear" w:color="auto" w:fill="FFFFFF" w:themeFill="background1"/>
            <w:vAlign w:val="center"/>
          </w:tcPr>
          <w:p w14:paraId="322700D1" w14:textId="00564B9E" w:rsidR="00397171" w:rsidRPr="009C4D29" w:rsidRDefault="00397171" w:rsidP="009C4D29">
            <w:pPr>
              <w:pStyle w:val="ListParagraph"/>
              <w:spacing w:beforeLines="60" w:before="144" w:afterLines="60" w:after="144"/>
              <w:ind w:left="360"/>
              <w:rPr>
                <w:rFonts w:ascii="Calibri" w:hAnsi="Calibri" w:cs="Calibri"/>
                <w:sz w:val="18"/>
                <w:szCs w:val="18"/>
              </w:rPr>
            </w:pPr>
            <w:del w:id="86" w:author="Jillian Carson-Jackson" w:date="2019-04-04T15:27:00Z">
              <w:r w:rsidRPr="009C4D29" w:rsidDel="005C782A">
                <w:rPr>
                  <w:rFonts w:ascii="Calibri" w:hAnsi="Calibri" w:cs="Calibri"/>
                  <w:sz w:val="18"/>
                  <w:szCs w:val="18"/>
                </w:rPr>
                <w:delText>20</w:delText>
              </w:r>
            </w:del>
            <w:ins w:id="87" w:author="Jillian Carson-Jackson" w:date="2019-04-04T15:27:00Z">
              <w:r w:rsidR="005C782A">
                <w:rPr>
                  <w:rFonts w:ascii="Calibri" w:hAnsi="Calibri" w:cs="Calibri"/>
                  <w:sz w:val="18"/>
                  <w:szCs w:val="18"/>
                </w:rPr>
                <w:t>21</w:t>
              </w:r>
            </w:ins>
          </w:p>
        </w:tc>
        <w:tc>
          <w:tcPr>
            <w:tcW w:w="758" w:type="pct"/>
            <w:shd w:val="clear" w:color="auto" w:fill="FFFFFF" w:themeFill="background1"/>
          </w:tcPr>
          <w:p w14:paraId="1D571870" w14:textId="235AACA6" w:rsidR="00397171" w:rsidRPr="001D062F" w:rsidRDefault="00397171" w:rsidP="001D062F">
            <w:pPr>
              <w:keepLines/>
              <w:spacing w:beforeLines="60" w:before="144" w:afterLines="60" w:after="144"/>
              <w:rPr>
                <w:rFonts w:ascii="Calibri" w:hAnsi="Calibri" w:cs="Calibri"/>
                <w:sz w:val="18"/>
                <w:szCs w:val="18"/>
              </w:rPr>
            </w:pPr>
            <w:ins w:id="88" w:author="Jillian Carson-Jackson" w:date="2019-04-04T09:52:00Z">
              <w:r>
                <w:rPr>
                  <w:rFonts w:ascii="Calibri" w:hAnsi="Calibri" w:cs="Calibri"/>
                  <w:sz w:val="18"/>
                  <w:szCs w:val="18"/>
                </w:rPr>
                <w:t>Is the technology s</w:t>
              </w:r>
            </w:ins>
            <w:del w:id="89" w:author="Jillian Carson-Jackson" w:date="2019-04-04T09:52:00Z">
              <w:r w:rsidDel="003F4857">
                <w:rPr>
                  <w:rFonts w:ascii="Calibri" w:hAnsi="Calibri" w:cs="Calibri"/>
                  <w:sz w:val="18"/>
                  <w:szCs w:val="18"/>
                </w:rPr>
                <w:delText>S</w:delText>
              </w:r>
            </w:del>
            <w:r>
              <w:rPr>
                <w:rFonts w:ascii="Calibri" w:hAnsi="Calibri" w:cs="Calibri"/>
                <w:sz w:val="18"/>
                <w:szCs w:val="18"/>
              </w:rPr>
              <w:t>afe</w:t>
            </w:r>
            <w:ins w:id="90" w:author="Jillian Carson-Jackson" w:date="2019-04-04T09:52:00Z">
              <w:r>
                <w:rPr>
                  <w:rFonts w:ascii="Calibri" w:hAnsi="Calibri" w:cs="Calibri"/>
                  <w:sz w:val="18"/>
                  <w:szCs w:val="18"/>
                </w:rPr>
                <w:t xml:space="preserve"> to use</w:t>
              </w:r>
            </w:ins>
            <w:del w:id="91" w:author="Jillian Carson-Jackson" w:date="2019-04-04T09:52:00Z">
              <w:r w:rsidDel="003F4857">
                <w:rPr>
                  <w:rFonts w:ascii="Calibri" w:hAnsi="Calibri" w:cs="Calibri"/>
                  <w:sz w:val="18"/>
                  <w:szCs w:val="18"/>
                </w:rPr>
                <w:delText>ty</w:delText>
              </w:r>
            </w:del>
          </w:p>
        </w:tc>
        <w:tc>
          <w:tcPr>
            <w:tcW w:w="825" w:type="pct"/>
            <w:shd w:val="clear" w:color="auto" w:fill="FFFFFF" w:themeFill="background1"/>
            <w:vAlign w:val="center"/>
          </w:tcPr>
          <w:p w14:paraId="3151313E"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784C57A3"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1BD08414" w14:textId="252E324C"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2967C2D7"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14:paraId="010B234A" w14:textId="77777777" w:rsidTr="00A33BF7">
        <w:trPr>
          <w:cantSplit/>
          <w:ins w:id="92" w:author="Jillian Carson-Jackson" w:date="2019-04-04T14:54:00Z"/>
        </w:trPr>
        <w:tc>
          <w:tcPr>
            <w:tcW w:w="406" w:type="pct"/>
            <w:shd w:val="clear" w:color="auto" w:fill="FFFFFF" w:themeFill="background1"/>
            <w:vAlign w:val="center"/>
          </w:tcPr>
          <w:p w14:paraId="30C1CA14" w14:textId="37927B8C" w:rsidR="00397171" w:rsidRDefault="009C4D29" w:rsidP="001D062F">
            <w:pPr>
              <w:spacing w:beforeLines="60" w:before="144" w:afterLines="60" w:after="144"/>
              <w:ind w:left="743" w:hanging="743"/>
              <w:rPr>
                <w:ins w:id="93" w:author="Jillian Carson-Jackson" w:date="2019-04-04T14:54:00Z"/>
                <w:rFonts w:ascii="Calibri" w:hAnsi="Calibri" w:cs="Calibri"/>
                <w:sz w:val="18"/>
                <w:szCs w:val="18"/>
              </w:rPr>
            </w:pPr>
            <w:del w:id="94" w:author="Jillian Carson-Jackson" w:date="2019-04-04T15:27:00Z">
              <w:r w:rsidDel="005C782A">
                <w:rPr>
                  <w:rFonts w:ascii="Calibri" w:hAnsi="Calibri" w:cs="Calibri"/>
                  <w:sz w:val="18"/>
                  <w:szCs w:val="18"/>
                </w:rPr>
                <w:lastRenderedPageBreak/>
                <w:delText>21</w:delText>
              </w:r>
            </w:del>
            <w:ins w:id="95" w:author="Jillian Carson-Jackson" w:date="2019-04-04T15:27:00Z">
              <w:r w:rsidR="005C782A">
                <w:rPr>
                  <w:rFonts w:ascii="Calibri" w:hAnsi="Calibri" w:cs="Calibri"/>
                  <w:sz w:val="18"/>
                  <w:szCs w:val="18"/>
                </w:rPr>
                <w:t>22</w:t>
              </w:r>
            </w:ins>
          </w:p>
        </w:tc>
        <w:tc>
          <w:tcPr>
            <w:tcW w:w="758" w:type="pct"/>
            <w:shd w:val="clear" w:color="auto" w:fill="FFFFFF" w:themeFill="background1"/>
          </w:tcPr>
          <w:p w14:paraId="157233B1" w14:textId="66338492" w:rsidR="00397171" w:rsidRDefault="00397171" w:rsidP="001D062F">
            <w:pPr>
              <w:keepLines/>
              <w:spacing w:beforeLines="60" w:before="144" w:afterLines="60" w:after="144"/>
              <w:rPr>
                <w:ins w:id="96" w:author="Jillian Carson-Jackson" w:date="2019-04-04T14:54:00Z"/>
                <w:rFonts w:ascii="Calibri" w:hAnsi="Calibri" w:cs="Calibri"/>
                <w:sz w:val="18"/>
                <w:szCs w:val="18"/>
              </w:rPr>
            </w:pPr>
            <w:ins w:id="97" w:author="Jillian Carson-Jackson" w:date="2019-04-04T14:54:00Z">
              <w:r>
                <w:rPr>
                  <w:rFonts w:ascii="Calibri" w:hAnsi="Calibri" w:cs="Calibri"/>
                  <w:sz w:val="18"/>
                  <w:szCs w:val="18"/>
                </w:rPr>
                <w:t xml:space="preserve">Does the use of the technology require extra </w:t>
              </w:r>
            </w:ins>
            <w:ins w:id="98" w:author="Jillian Carson-Jackson" w:date="2019-04-04T15:29:00Z">
              <w:r w:rsidR="005C782A">
                <w:rPr>
                  <w:rFonts w:ascii="Calibri" w:hAnsi="Calibri" w:cs="Calibri"/>
                  <w:sz w:val="18"/>
                  <w:szCs w:val="18"/>
                </w:rPr>
                <w:t>training?</w:t>
              </w:r>
            </w:ins>
            <w:ins w:id="99" w:author="Jillian Carson-Jackson" w:date="2019-04-04T14:54:00Z">
              <w:r>
                <w:rPr>
                  <w:rFonts w:ascii="Calibri" w:hAnsi="Calibri" w:cs="Calibri"/>
                  <w:sz w:val="18"/>
                  <w:szCs w:val="18"/>
                </w:rPr>
                <w:t xml:space="preserve"> </w:t>
              </w:r>
            </w:ins>
          </w:p>
        </w:tc>
        <w:tc>
          <w:tcPr>
            <w:tcW w:w="825" w:type="pct"/>
            <w:shd w:val="clear" w:color="auto" w:fill="FFFFFF" w:themeFill="background1"/>
            <w:vAlign w:val="center"/>
          </w:tcPr>
          <w:p w14:paraId="5935B948" w14:textId="77777777" w:rsidR="00397171" w:rsidRPr="001D062F" w:rsidRDefault="00397171" w:rsidP="001D062F">
            <w:pPr>
              <w:keepLines/>
              <w:spacing w:beforeLines="60" w:before="144" w:afterLines="60" w:after="144"/>
              <w:jc w:val="center"/>
              <w:rPr>
                <w:ins w:id="100" w:author="Jillian Carson-Jackson" w:date="2019-04-04T14:54:00Z"/>
                <w:rFonts w:ascii="Calibri" w:hAnsi="Calibri" w:cs="Calibri"/>
                <w:sz w:val="18"/>
                <w:szCs w:val="18"/>
              </w:rPr>
            </w:pPr>
          </w:p>
        </w:tc>
        <w:tc>
          <w:tcPr>
            <w:tcW w:w="891" w:type="pct"/>
            <w:shd w:val="clear" w:color="auto" w:fill="FFFFFF" w:themeFill="background1"/>
          </w:tcPr>
          <w:p w14:paraId="3BF56650"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7D11F0E5" w14:textId="23CAF3BD" w:rsidR="00397171" w:rsidRPr="001D062F" w:rsidRDefault="00397171" w:rsidP="001D062F">
            <w:pPr>
              <w:keepLines/>
              <w:spacing w:beforeLines="60" w:before="144" w:afterLines="60" w:after="144"/>
              <w:jc w:val="center"/>
              <w:rPr>
                <w:ins w:id="101" w:author="Jillian Carson-Jackson" w:date="2019-04-04T14:54:00Z"/>
                <w:rFonts w:ascii="Calibri" w:hAnsi="Calibri" w:cs="Calibri"/>
                <w:sz w:val="18"/>
                <w:szCs w:val="18"/>
              </w:rPr>
            </w:pPr>
          </w:p>
        </w:tc>
        <w:tc>
          <w:tcPr>
            <w:tcW w:w="635" w:type="pct"/>
            <w:shd w:val="clear" w:color="auto" w:fill="FFFFFF" w:themeFill="background1"/>
          </w:tcPr>
          <w:p w14:paraId="3453770E" w14:textId="77777777" w:rsidR="00397171" w:rsidRPr="001D062F" w:rsidRDefault="00397171" w:rsidP="001D062F">
            <w:pPr>
              <w:keepLines/>
              <w:spacing w:beforeLines="60" w:before="144" w:afterLines="60" w:after="144"/>
              <w:jc w:val="center"/>
              <w:rPr>
                <w:ins w:id="102" w:author="Jillian Carson-Jackson" w:date="2019-04-04T14:54:00Z"/>
                <w:rFonts w:ascii="Calibri" w:hAnsi="Calibri" w:cs="Calibri"/>
                <w:sz w:val="18"/>
                <w:szCs w:val="18"/>
              </w:rPr>
            </w:pPr>
          </w:p>
        </w:tc>
      </w:tr>
      <w:tr w:rsidR="00397171" w:rsidRPr="005A0DE1" w14:paraId="7F33D817" w14:textId="0CAA8834" w:rsidTr="00A33BF7">
        <w:trPr>
          <w:cantSplit/>
        </w:trPr>
        <w:tc>
          <w:tcPr>
            <w:tcW w:w="406" w:type="pct"/>
            <w:shd w:val="clear" w:color="auto" w:fill="FFFFFF" w:themeFill="background1"/>
            <w:vAlign w:val="center"/>
          </w:tcPr>
          <w:p w14:paraId="3ED2C668" w14:textId="36277A2C" w:rsidR="00397171" w:rsidRDefault="009C4D29" w:rsidP="001D062F">
            <w:pPr>
              <w:spacing w:beforeLines="60" w:before="144" w:afterLines="60" w:after="144"/>
              <w:ind w:left="743" w:hanging="743"/>
              <w:rPr>
                <w:rFonts w:ascii="Calibri" w:hAnsi="Calibri" w:cs="Calibri"/>
                <w:sz w:val="18"/>
                <w:szCs w:val="18"/>
              </w:rPr>
            </w:pPr>
            <w:del w:id="103" w:author="Jillian Carson-Jackson" w:date="2019-04-04T15:27:00Z">
              <w:r w:rsidDel="005C782A">
                <w:rPr>
                  <w:rFonts w:ascii="Calibri" w:hAnsi="Calibri" w:cs="Calibri"/>
                  <w:sz w:val="18"/>
                  <w:szCs w:val="18"/>
                </w:rPr>
                <w:delText>22</w:delText>
              </w:r>
            </w:del>
            <w:ins w:id="104" w:author="Jillian Carson-Jackson" w:date="2019-04-04T15:27:00Z">
              <w:r w:rsidR="005C782A">
                <w:rPr>
                  <w:rFonts w:ascii="Calibri" w:hAnsi="Calibri" w:cs="Calibri"/>
                  <w:sz w:val="18"/>
                  <w:szCs w:val="18"/>
                </w:rPr>
                <w:t>23</w:t>
              </w:r>
            </w:ins>
          </w:p>
        </w:tc>
        <w:tc>
          <w:tcPr>
            <w:tcW w:w="758" w:type="pct"/>
            <w:shd w:val="clear" w:color="auto" w:fill="FFFFFF" w:themeFill="background1"/>
          </w:tcPr>
          <w:p w14:paraId="37126437" w14:textId="07C2295E" w:rsidR="00397171" w:rsidRPr="001D062F" w:rsidRDefault="00397171" w:rsidP="001D062F">
            <w:pPr>
              <w:keepLines/>
              <w:spacing w:beforeLines="60" w:before="144" w:afterLines="60" w:after="144"/>
              <w:rPr>
                <w:rFonts w:ascii="Calibri" w:hAnsi="Calibri" w:cs="Calibri"/>
                <w:sz w:val="18"/>
                <w:szCs w:val="18"/>
              </w:rPr>
            </w:pPr>
            <w:del w:id="105" w:author="Jillian Carson-Jackson" w:date="2019-04-04T09:52:00Z">
              <w:r w:rsidDel="003F4857">
                <w:rPr>
                  <w:rFonts w:ascii="Calibri" w:hAnsi="Calibri" w:cs="Calibri"/>
                  <w:sz w:val="18"/>
                  <w:szCs w:val="18"/>
                </w:rPr>
                <w:delText>Environmental</w:delText>
              </w:r>
            </w:del>
            <w:ins w:id="106" w:author="Jillian Carson-Jackson" w:date="2019-04-04T14:53:00Z">
              <w:r>
                <w:rPr>
                  <w:rFonts w:ascii="Calibri" w:hAnsi="Calibri" w:cs="Calibri"/>
                  <w:sz w:val="18"/>
                  <w:szCs w:val="18"/>
                </w:rPr>
                <w:t xml:space="preserve"> </w:t>
              </w:r>
            </w:ins>
            <w:ins w:id="107" w:author="Jillian Carson-Jackson" w:date="2019-04-04T09:52:00Z">
              <w:r>
                <w:rPr>
                  <w:rFonts w:ascii="Calibri" w:hAnsi="Calibri" w:cs="Calibri"/>
                  <w:sz w:val="18"/>
                  <w:szCs w:val="18"/>
                </w:rPr>
                <w:t>Are there environmental considerations with the technology?</w:t>
              </w:r>
            </w:ins>
          </w:p>
        </w:tc>
        <w:tc>
          <w:tcPr>
            <w:tcW w:w="825" w:type="pct"/>
            <w:shd w:val="clear" w:color="auto" w:fill="FFFFFF" w:themeFill="background1"/>
            <w:vAlign w:val="center"/>
          </w:tcPr>
          <w:p w14:paraId="579B630D"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7BE8EF9D"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0537DB0E" w14:textId="5062DDEF"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4ADB6959"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rsidDel="00672839" w14:paraId="65D3EB65" w14:textId="05F8869F" w:rsidTr="00A33BF7">
        <w:trPr>
          <w:cantSplit/>
          <w:del w:id="108" w:author="Jillian Carson-Jackson" w:date="2019-04-04T14:54:00Z"/>
        </w:trPr>
        <w:tc>
          <w:tcPr>
            <w:tcW w:w="406" w:type="pct"/>
            <w:shd w:val="clear" w:color="auto" w:fill="FFFFFF" w:themeFill="background1"/>
            <w:vAlign w:val="center"/>
          </w:tcPr>
          <w:p w14:paraId="1F6C815F" w14:textId="7B0DC57D" w:rsidR="00397171" w:rsidDel="00672839" w:rsidRDefault="00397171" w:rsidP="001D062F">
            <w:pPr>
              <w:spacing w:beforeLines="60" w:before="144" w:afterLines="60" w:after="144"/>
              <w:ind w:left="743" w:hanging="743"/>
              <w:rPr>
                <w:del w:id="109" w:author="Jillian Carson-Jackson" w:date="2019-04-04T14:54:00Z"/>
                <w:rFonts w:ascii="Calibri" w:hAnsi="Calibri" w:cs="Calibri"/>
                <w:sz w:val="18"/>
                <w:szCs w:val="18"/>
              </w:rPr>
            </w:pPr>
            <w:del w:id="110" w:author="Jillian Carson-Jackson" w:date="2019-04-04T14:54:00Z">
              <w:r w:rsidDel="00672839">
                <w:rPr>
                  <w:rFonts w:ascii="Calibri" w:hAnsi="Calibri" w:cs="Calibri"/>
                  <w:sz w:val="18"/>
                  <w:szCs w:val="18"/>
                </w:rPr>
                <w:delText>22</w:delText>
              </w:r>
            </w:del>
          </w:p>
        </w:tc>
        <w:tc>
          <w:tcPr>
            <w:tcW w:w="758" w:type="pct"/>
            <w:shd w:val="clear" w:color="auto" w:fill="FFFFFF" w:themeFill="background1"/>
          </w:tcPr>
          <w:p w14:paraId="20ABD5FB" w14:textId="636BB1CF" w:rsidR="00397171" w:rsidRPr="001D062F" w:rsidDel="00672839" w:rsidRDefault="00397171" w:rsidP="001D062F">
            <w:pPr>
              <w:keepLines/>
              <w:spacing w:beforeLines="60" w:before="144" w:afterLines="60" w:after="144"/>
              <w:rPr>
                <w:del w:id="111" w:author="Jillian Carson-Jackson" w:date="2019-04-04T14:54:00Z"/>
                <w:rFonts w:ascii="Calibri" w:hAnsi="Calibri" w:cs="Calibri"/>
                <w:sz w:val="18"/>
                <w:szCs w:val="18"/>
              </w:rPr>
            </w:pPr>
            <w:del w:id="112" w:author="Jillian Carson-Jackson" w:date="2019-04-04T14:54:00Z">
              <w:r w:rsidDel="00672839">
                <w:rPr>
                  <w:rFonts w:ascii="Calibri" w:hAnsi="Calibri" w:cs="Calibri"/>
                  <w:sz w:val="18"/>
                  <w:szCs w:val="18"/>
                </w:rPr>
                <w:delText>Ease of implementation</w:delText>
              </w:r>
            </w:del>
          </w:p>
        </w:tc>
        <w:tc>
          <w:tcPr>
            <w:tcW w:w="825" w:type="pct"/>
            <w:shd w:val="clear" w:color="auto" w:fill="FFFFFF" w:themeFill="background1"/>
            <w:vAlign w:val="center"/>
          </w:tcPr>
          <w:p w14:paraId="7B3CC80F" w14:textId="3591376E" w:rsidR="00397171" w:rsidRPr="001D062F" w:rsidDel="00672839" w:rsidRDefault="00397171" w:rsidP="001D062F">
            <w:pPr>
              <w:keepLines/>
              <w:spacing w:beforeLines="60" w:before="144" w:afterLines="60" w:after="144"/>
              <w:jc w:val="center"/>
              <w:rPr>
                <w:del w:id="113" w:author="Jillian Carson-Jackson" w:date="2019-04-04T14:54:00Z"/>
                <w:rFonts w:ascii="Calibri" w:hAnsi="Calibri" w:cs="Calibri"/>
                <w:sz w:val="18"/>
                <w:szCs w:val="18"/>
              </w:rPr>
            </w:pPr>
          </w:p>
        </w:tc>
        <w:tc>
          <w:tcPr>
            <w:tcW w:w="891" w:type="pct"/>
            <w:shd w:val="clear" w:color="auto" w:fill="FFFFFF" w:themeFill="background1"/>
          </w:tcPr>
          <w:p w14:paraId="769C0940" w14:textId="77777777" w:rsidR="00397171" w:rsidRPr="001D062F" w:rsidDel="00672839"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71B4DCD1" w14:textId="323D596A" w:rsidR="00397171" w:rsidRPr="001D062F" w:rsidDel="00672839" w:rsidRDefault="00397171" w:rsidP="001D062F">
            <w:pPr>
              <w:keepLines/>
              <w:spacing w:beforeLines="60" w:before="144" w:afterLines="60" w:after="144"/>
              <w:jc w:val="center"/>
              <w:rPr>
                <w:del w:id="114" w:author="Jillian Carson-Jackson" w:date="2019-04-04T14:54:00Z"/>
                <w:rFonts w:ascii="Calibri" w:hAnsi="Calibri" w:cs="Calibri"/>
                <w:sz w:val="18"/>
                <w:szCs w:val="18"/>
              </w:rPr>
            </w:pPr>
          </w:p>
        </w:tc>
        <w:tc>
          <w:tcPr>
            <w:tcW w:w="635" w:type="pct"/>
            <w:shd w:val="clear" w:color="auto" w:fill="FFFFFF" w:themeFill="background1"/>
          </w:tcPr>
          <w:p w14:paraId="42882AB9" w14:textId="1998621C" w:rsidR="00397171" w:rsidRPr="001D062F" w:rsidDel="00672839" w:rsidRDefault="00397171" w:rsidP="001D062F">
            <w:pPr>
              <w:keepLines/>
              <w:spacing w:beforeLines="60" w:before="144" w:afterLines="60" w:after="144"/>
              <w:jc w:val="center"/>
              <w:rPr>
                <w:del w:id="115" w:author="Jillian Carson-Jackson" w:date="2019-04-04T14:54:00Z"/>
                <w:rFonts w:ascii="Calibri" w:hAnsi="Calibri" w:cs="Calibri"/>
                <w:sz w:val="18"/>
                <w:szCs w:val="18"/>
              </w:rPr>
            </w:pPr>
          </w:p>
        </w:tc>
      </w:tr>
      <w:tr w:rsidR="00397171" w:rsidRPr="005A0DE1" w14:paraId="31A75FE4" w14:textId="7CDBCB27" w:rsidTr="00A33BF7">
        <w:trPr>
          <w:cantSplit/>
        </w:trPr>
        <w:tc>
          <w:tcPr>
            <w:tcW w:w="406" w:type="pct"/>
            <w:shd w:val="clear" w:color="auto" w:fill="FFFFFF" w:themeFill="background1"/>
            <w:vAlign w:val="center"/>
          </w:tcPr>
          <w:p w14:paraId="3E84FB84" w14:textId="1A494C8F" w:rsidR="00397171" w:rsidRDefault="00397171" w:rsidP="001D062F">
            <w:pPr>
              <w:spacing w:beforeLines="60" w:before="144" w:afterLines="60" w:after="144"/>
              <w:ind w:left="743" w:hanging="743"/>
              <w:rPr>
                <w:rFonts w:ascii="Calibri" w:hAnsi="Calibri" w:cs="Calibri"/>
                <w:sz w:val="18"/>
                <w:szCs w:val="18"/>
              </w:rPr>
            </w:pPr>
            <w:del w:id="116" w:author="Jillian Carson-Jackson" w:date="2019-04-04T15:27:00Z">
              <w:r w:rsidDel="005C782A">
                <w:rPr>
                  <w:rFonts w:ascii="Calibri" w:hAnsi="Calibri" w:cs="Calibri"/>
                  <w:sz w:val="18"/>
                  <w:szCs w:val="18"/>
                </w:rPr>
                <w:delText>23</w:delText>
              </w:r>
            </w:del>
            <w:ins w:id="117" w:author="Jillian Carson-Jackson" w:date="2019-04-04T15:27:00Z">
              <w:r w:rsidR="005C782A">
                <w:rPr>
                  <w:rFonts w:ascii="Calibri" w:hAnsi="Calibri" w:cs="Calibri"/>
                  <w:sz w:val="18"/>
                  <w:szCs w:val="18"/>
                </w:rPr>
                <w:t>24</w:t>
              </w:r>
            </w:ins>
          </w:p>
        </w:tc>
        <w:tc>
          <w:tcPr>
            <w:tcW w:w="758" w:type="pct"/>
            <w:shd w:val="clear" w:color="auto" w:fill="FFFFFF" w:themeFill="background1"/>
          </w:tcPr>
          <w:p w14:paraId="0EB1D897" w14:textId="67D4FEF1" w:rsidR="00397171" w:rsidRDefault="00397171" w:rsidP="001D062F">
            <w:pPr>
              <w:keepLines/>
              <w:spacing w:beforeLines="60" w:before="144" w:afterLines="60" w:after="144"/>
              <w:rPr>
                <w:rFonts w:ascii="Calibri" w:hAnsi="Calibri" w:cs="Calibri"/>
                <w:sz w:val="18"/>
                <w:szCs w:val="18"/>
              </w:rPr>
            </w:pPr>
            <w:del w:id="118" w:author="Jillian Carson-Jackson" w:date="2019-04-04T14:55:00Z">
              <w:r w:rsidDel="00672839">
                <w:rPr>
                  <w:rFonts w:ascii="Calibri" w:hAnsi="Calibri" w:cs="Calibri"/>
                  <w:sz w:val="18"/>
                  <w:szCs w:val="18"/>
                </w:rPr>
                <w:delText>Financial</w:delText>
              </w:r>
            </w:del>
            <w:ins w:id="119" w:author="Jillian Carson-Jackson" w:date="2019-04-04T14:55:00Z">
              <w:r>
                <w:rPr>
                  <w:rFonts w:ascii="Calibri" w:hAnsi="Calibri" w:cs="Calibri"/>
                  <w:sz w:val="18"/>
                  <w:szCs w:val="18"/>
                </w:rPr>
                <w:t>What are the financial considerations for implementation and use?</w:t>
              </w:r>
            </w:ins>
          </w:p>
        </w:tc>
        <w:tc>
          <w:tcPr>
            <w:tcW w:w="825" w:type="pct"/>
            <w:shd w:val="clear" w:color="auto" w:fill="FFFFFF" w:themeFill="background1"/>
            <w:vAlign w:val="center"/>
          </w:tcPr>
          <w:p w14:paraId="57CEBFF8"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57DF34B6"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170D901B" w14:textId="5B1BE2F8"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7E5E15E0"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14:paraId="4F733D6A" w14:textId="7A7A29CF" w:rsidTr="00A33BF7">
        <w:trPr>
          <w:cantSplit/>
        </w:trPr>
        <w:tc>
          <w:tcPr>
            <w:tcW w:w="406" w:type="pct"/>
            <w:shd w:val="clear" w:color="auto" w:fill="FFFFFF" w:themeFill="background1"/>
            <w:vAlign w:val="center"/>
          </w:tcPr>
          <w:p w14:paraId="439EFFB1" w14:textId="0F016593" w:rsidR="00397171" w:rsidRDefault="00397171" w:rsidP="001D062F">
            <w:pPr>
              <w:spacing w:beforeLines="60" w:before="144" w:afterLines="60" w:after="144"/>
              <w:ind w:left="743" w:hanging="743"/>
              <w:rPr>
                <w:rFonts w:ascii="Calibri" w:hAnsi="Calibri" w:cs="Calibri"/>
                <w:sz w:val="18"/>
                <w:szCs w:val="18"/>
              </w:rPr>
            </w:pPr>
            <w:del w:id="120" w:author="Jillian Carson-Jackson" w:date="2019-04-04T15:27:00Z">
              <w:r w:rsidDel="005C782A">
                <w:rPr>
                  <w:rFonts w:ascii="Calibri" w:hAnsi="Calibri" w:cs="Calibri"/>
                  <w:sz w:val="18"/>
                  <w:szCs w:val="18"/>
                </w:rPr>
                <w:delText>24</w:delText>
              </w:r>
            </w:del>
            <w:ins w:id="121" w:author="Jillian Carson-Jackson" w:date="2019-04-04T15:27:00Z">
              <w:r w:rsidR="005C782A">
                <w:rPr>
                  <w:rFonts w:ascii="Calibri" w:hAnsi="Calibri" w:cs="Calibri"/>
                  <w:sz w:val="18"/>
                  <w:szCs w:val="18"/>
                </w:rPr>
                <w:t>25</w:t>
              </w:r>
            </w:ins>
          </w:p>
        </w:tc>
        <w:tc>
          <w:tcPr>
            <w:tcW w:w="758" w:type="pct"/>
            <w:shd w:val="clear" w:color="auto" w:fill="FFFFFF" w:themeFill="background1"/>
          </w:tcPr>
          <w:p w14:paraId="45C3F74D" w14:textId="221FFA5A" w:rsidR="00397171" w:rsidRPr="001D062F" w:rsidRDefault="00397171" w:rsidP="001D062F">
            <w:pPr>
              <w:keepLines/>
              <w:spacing w:beforeLines="60" w:before="144" w:afterLines="60" w:after="144"/>
              <w:rPr>
                <w:rFonts w:ascii="Calibri" w:hAnsi="Calibri" w:cs="Calibri"/>
                <w:sz w:val="18"/>
                <w:szCs w:val="18"/>
              </w:rPr>
            </w:pPr>
            <w:del w:id="122" w:author="Jillian Carson-Jackson" w:date="2019-04-04T15:27:00Z">
              <w:r w:rsidDel="005C782A">
                <w:rPr>
                  <w:rFonts w:ascii="Calibri" w:hAnsi="Calibri" w:cs="Calibri"/>
                  <w:sz w:val="18"/>
                  <w:szCs w:val="18"/>
                </w:rPr>
                <w:delText>Security</w:delText>
              </w:r>
            </w:del>
            <w:ins w:id="123" w:author="Jillian Carson-Jackson" w:date="2019-04-04T14:56:00Z">
              <w:r>
                <w:rPr>
                  <w:rFonts w:ascii="Calibri" w:hAnsi="Calibri" w:cs="Calibri"/>
                  <w:sz w:val="18"/>
                  <w:szCs w:val="18"/>
                </w:rPr>
                <w:t>Is the technology secure (i.e. protected against hacking</w:t>
              </w:r>
            </w:ins>
            <w:ins w:id="124" w:author="Jillian Carson-Jackson" w:date="2019-04-04T14:57:00Z">
              <w:r>
                <w:rPr>
                  <w:rFonts w:ascii="Calibri" w:hAnsi="Calibri" w:cs="Calibri"/>
                  <w:sz w:val="18"/>
                  <w:szCs w:val="18"/>
                </w:rPr>
                <w:t>; privacy of data</w:t>
              </w:r>
            </w:ins>
            <w:ins w:id="125" w:author="Jillian Carson-Jackson" w:date="2019-04-04T14:56:00Z">
              <w:r>
                <w:rPr>
                  <w:rFonts w:ascii="Calibri" w:hAnsi="Calibri" w:cs="Calibri"/>
                  <w:sz w:val="18"/>
                  <w:szCs w:val="18"/>
                </w:rPr>
                <w:t>)</w:t>
              </w:r>
            </w:ins>
            <w:ins w:id="126" w:author="Jillian Carson-Jackson" w:date="2019-04-04T15:31:00Z">
              <w:r w:rsidR="005C782A">
                <w:rPr>
                  <w:rFonts w:ascii="Calibri" w:hAnsi="Calibri" w:cs="Calibri"/>
                  <w:sz w:val="18"/>
                  <w:szCs w:val="18"/>
                </w:rPr>
                <w:t>?</w:t>
              </w:r>
            </w:ins>
          </w:p>
        </w:tc>
        <w:tc>
          <w:tcPr>
            <w:tcW w:w="825" w:type="pct"/>
            <w:shd w:val="clear" w:color="auto" w:fill="FFFFFF" w:themeFill="background1"/>
            <w:vAlign w:val="center"/>
          </w:tcPr>
          <w:p w14:paraId="09F32230"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010B3F4B"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3BA2D8B8" w14:textId="28F6042F"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7160E1AF"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rsidDel="00672839" w14:paraId="6668CABB" w14:textId="7760111D" w:rsidTr="00A33BF7">
        <w:trPr>
          <w:cantSplit/>
          <w:del w:id="127" w:author="Jillian Carson-Jackson" w:date="2019-04-04T14:57:00Z"/>
        </w:trPr>
        <w:tc>
          <w:tcPr>
            <w:tcW w:w="406" w:type="pct"/>
            <w:shd w:val="clear" w:color="auto" w:fill="FFFFFF" w:themeFill="background1"/>
            <w:vAlign w:val="center"/>
          </w:tcPr>
          <w:p w14:paraId="0777AB36" w14:textId="0BC43D36" w:rsidR="00397171" w:rsidDel="00672839" w:rsidRDefault="00397171" w:rsidP="001D062F">
            <w:pPr>
              <w:spacing w:beforeLines="60" w:before="144" w:afterLines="60" w:after="144"/>
              <w:ind w:left="743" w:hanging="743"/>
              <w:rPr>
                <w:del w:id="128" w:author="Jillian Carson-Jackson" w:date="2019-04-04T14:57:00Z"/>
                <w:rFonts w:ascii="Calibri" w:hAnsi="Calibri" w:cs="Calibri"/>
                <w:sz w:val="18"/>
                <w:szCs w:val="18"/>
              </w:rPr>
            </w:pPr>
            <w:del w:id="129" w:author="Jillian Carson-Jackson" w:date="2019-04-04T14:57:00Z">
              <w:r w:rsidDel="00672839">
                <w:rPr>
                  <w:rFonts w:ascii="Calibri" w:hAnsi="Calibri" w:cs="Calibri"/>
                  <w:sz w:val="18"/>
                  <w:szCs w:val="18"/>
                </w:rPr>
                <w:delText>25</w:delText>
              </w:r>
            </w:del>
            <w:ins w:id="130" w:author="Jillian Carson-Jackson" w:date="2019-04-04T15:31:00Z">
              <w:r w:rsidR="005C782A">
                <w:rPr>
                  <w:rFonts w:ascii="Calibri" w:hAnsi="Calibri" w:cs="Calibri"/>
                  <w:sz w:val="18"/>
                  <w:szCs w:val="18"/>
                </w:rPr>
                <w:t>26</w:t>
              </w:r>
            </w:ins>
          </w:p>
        </w:tc>
        <w:tc>
          <w:tcPr>
            <w:tcW w:w="758" w:type="pct"/>
            <w:shd w:val="clear" w:color="auto" w:fill="FFFFFF" w:themeFill="background1"/>
          </w:tcPr>
          <w:p w14:paraId="14EFEAC5" w14:textId="466C40BD" w:rsidR="00397171" w:rsidDel="00672839" w:rsidRDefault="00397171" w:rsidP="001D062F">
            <w:pPr>
              <w:keepLines/>
              <w:spacing w:beforeLines="60" w:before="144" w:afterLines="60" w:after="144"/>
              <w:rPr>
                <w:del w:id="131" w:author="Jillian Carson-Jackson" w:date="2019-04-04T14:57:00Z"/>
                <w:rFonts w:ascii="Calibri" w:hAnsi="Calibri" w:cs="Calibri"/>
                <w:sz w:val="18"/>
                <w:szCs w:val="18"/>
              </w:rPr>
            </w:pPr>
            <w:del w:id="132" w:author="Jillian Carson-Jackson" w:date="2019-04-04T14:57:00Z">
              <w:r w:rsidDel="00672839">
                <w:rPr>
                  <w:rFonts w:ascii="Calibri" w:hAnsi="Calibri" w:cs="Calibri"/>
                  <w:sz w:val="18"/>
                  <w:szCs w:val="18"/>
                </w:rPr>
                <w:delText>Privacy</w:delText>
              </w:r>
            </w:del>
            <w:ins w:id="133" w:author="Jillian Carson-Jackson" w:date="2019-04-04T15:30:00Z">
              <w:r w:rsidR="005C782A">
                <w:rPr>
                  <w:rFonts w:ascii="Calibri" w:hAnsi="Calibri" w:cs="Calibri"/>
                  <w:sz w:val="18"/>
                  <w:szCs w:val="18"/>
                </w:rPr>
                <w:t>Is the</w:t>
              </w:r>
            </w:ins>
            <w:ins w:id="134" w:author="Jillian Carson-Jackson" w:date="2019-04-04T15:29:00Z">
              <w:r w:rsidR="005C782A">
                <w:rPr>
                  <w:rFonts w:ascii="Calibri" w:hAnsi="Calibri" w:cs="Calibri"/>
                  <w:sz w:val="18"/>
                  <w:szCs w:val="18"/>
                </w:rPr>
                <w:t xml:space="preserve"> </w:t>
              </w:r>
            </w:ins>
            <w:ins w:id="135" w:author="Jillian Carson-Jackson" w:date="2019-04-04T15:30:00Z">
              <w:r w:rsidR="005C782A">
                <w:rPr>
                  <w:rFonts w:ascii="Calibri" w:hAnsi="Calibri" w:cs="Calibri"/>
                  <w:sz w:val="18"/>
                  <w:szCs w:val="18"/>
                </w:rPr>
                <w:t>Infrastructure that supports the technology secure</w:t>
              </w:r>
            </w:ins>
            <w:ins w:id="136" w:author="Jillian Carson-Jackson" w:date="2019-04-04T15:31:00Z">
              <w:r w:rsidR="005C782A">
                <w:rPr>
                  <w:rFonts w:ascii="Calibri" w:hAnsi="Calibri" w:cs="Calibri"/>
                  <w:sz w:val="18"/>
                  <w:szCs w:val="18"/>
                </w:rPr>
                <w:t>?</w:t>
              </w:r>
            </w:ins>
            <w:ins w:id="137" w:author="Jillian Carson-Jackson" w:date="2019-04-04T15:30:00Z">
              <w:r w:rsidR="005C782A">
                <w:rPr>
                  <w:rFonts w:ascii="Calibri" w:hAnsi="Calibri" w:cs="Calibri"/>
                  <w:sz w:val="18"/>
                  <w:szCs w:val="18"/>
                </w:rPr>
                <w:t xml:space="preserve">  </w:t>
              </w:r>
            </w:ins>
          </w:p>
        </w:tc>
        <w:tc>
          <w:tcPr>
            <w:tcW w:w="825" w:type="pct"/>
            <w:shd w:val="clear" w:color="auto" w:fill="FFFFFF" w:themeFill="background1"/>
            <w:vAlign w:val="center"/>
          </w:tcPr>
          <w:p w14:paraId="530E4B3A" w14:textId="59CCA6C0" w:rsidR="00397171" w:rsidRPr="001D062F" w:rsidDel="00672839" w:rsidRDefault="00397171" w:rsidP="001D062F">
            <w:pPr>
              <w:keepLines/>
              <w:spacing w:beforeLines="60" w:before="144" w:afterLines="60" w:after="144"/>
              <w:jc w:val="center"/>
              <w:rPr>
                <w:del w:id="138" w:author="Jillian Carson-Jackson" w:date="2019-04-04T14:57:00Z"/>
                <w:rFonts w:ascii="Calibri" w:hAnsi="Calibri" w:cs="Calibri"/>
                <w:sz w:val="18"/>
                <w:szCs w:val="18"/>
              </w:rPr>
            </w:pPr>
          </w:p>
        </w:tc>
        <w:tc>
          <w:tcPr>
            <w:tcW w:w="891" w:type="pct"/>
            <w:shd w:val="clear" w:color="auto" w:fill="FFFFFF" w:themeFill="background1"/>
          </w:tcPr>
          <w:p w14:paraId="1EE6A7FF" w14:textId="77777777" w:rsidR="00397171" w:rsidRPr="001D062F" w:rsidDel="00672839"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324DC1CD" w14:textId="2787C6E9" w:rsidR="00397171" w:rsidRPr="001D062F" w:rsidDel="00672839" w:rsidRDefault="00397171" w:rsidP="001D062F">
            <w:pPr>
              <w:keepLines/>
              <w:spacing w:beforeLines="60" w:before="144" w:afterLines="60" w:after="144"/>
              <w:jc w:val="center"/>
              <w:rPr>
                <w:del w:id="139" w:author="Jillian Carson-Jackson" w:date="2019-04-04T14:57:00Z"/>
                <w:rFonts w:ascii="Calibri" w:hAnsi="Calibri" w:cs="Calibri"/>
                <w:sz w:val="18"/>
                <w:szCs w:val="18"/>
              </w:rPr>
            </w:pPr>
          </w:p>
        </w:tc>
        <w:tc>
          <w:tcPr>
            <w:tcW w:w="635" w:type="pct"/>
            <w:shd w:val="clear" w:color="auto" w:fill="FFFFFF" w:themeFill="background1"/>
          </w:tcPr>
          <w:p w14:paraId="6C10A2A5" w14:textId="18831241" w:rsidR="00397171" w:rsidRPr="001D062F" w:rsidDel="00672839" w:rsidRDefault="00397171" w:rsidP="001D062F">
            <w:pPr>
              <w:keepLines/>
              <w:spacing w:beforeLines="60" w:before="144" w:afterLines="60" w:after="144"/>
              <w:jc w:val="center"/>
              <w:rPr>
                <w:del w:id="140" w:author="Jillian Carson-Jackson" w:date="2019-04-04T14:57:00Z"/>
                <w:rFonts w:ascii="Calibri" w:hAnsi="Calibri" w:cs="Calibri"/>
                <w:sz w:val="18"/>
                <w:szCs w:val="18"/>
              </w:rPr>
            </w:pPr>
          </w:p>
        </w:tc>
      </w:tr>
      <w:tr w:rsidR="00397171" w:rsidRPr="005A0DE1" w14:paraId="4FD4716B" w14:textId="553C9797" w:rsidTr="00A33BF7">
        <w:trPr>
          <w:cantSplit/>
        </w:trPr>
        <w:tc>
          <w:tcPr>
            <w:tcW w:w="406" w:type="pct"/>
            <w:shd w:val="clear" w:color="auto" w:fill="FFFFFF" w:themeFill="background1"/>
            <w:vAlign w:val="center"/>
          </w:tcPr>
          <w:p w14:paraId="467FB439" w14:textId="6F6D7197" w:rsidR="00397171" w:rsidRDefault="00397171" w:rsidP="001D062F">
            <w:pPr>
              <w:spacing w:beforeLines="60" w:before="144" w:afterLines="60" w:after="144"/>
              <w:ind w:left="743" w:hanging="743"/>
              <w:rPr>
                <w:rFonts w:ascii="Calibri" w:hAnsi="Calibri" w:cs="Calibri"/>
                <w:sz w:val="18"/>
                <w:szCs w:val="18"/>
              </w:rPr>
            </w:pPr>
            <w:del w:id="141" w:author="Jillian Carson-Jackson" w:date="2019-04-04T15:31:00Z">
              <w:r w:rsidDel="005C782A">
                <w:rPr>
                  <w:rFonts w:ascii="Calibri" w:hAnsi="Calibri" w:cs="Calibri"/>
                  <w:sz w:val="18"/>
                  <w:szCs w:val="18"/>
                </w:rPr>
                <w:delText>2</w:delText>
              </w:r>
              <w:r w:rsidR="009C4D29" w:rsidDel="005C782A">
                <w:rPr>
                  <w:rFonts w:ascii="Calibri" w:hAnsi="Calibri" w:cs="Calibri"/>
                  <w:sz w:val="18"/>
                  <w:szCs w:val="18"/>
                </w:rPr>
                <w:delText>5</w:delText>
              </w:r>
            </w:del>
            <w:ins w:id="142" w:author="Jillian Carson-Jackson" w:date="2019-04-04T15:31:00Z">
              <w:r w:rsidR="005C782A">
                <w:rPr>
                  <w:rFonts w:ascii="Calibri" w:hAnsi="Calibri" w:cs="Calibri"/>
                  <w:sz w:val="18"/>
                  <w:szCs w:val="18"/>
                </w:rPr>
                <w:t>27</w:t>
              </w:r>
            </w:ins>
          </w:p>
        </w:tc>
        <w:tc>
          <w:tcPr>
            <w:tcW w:w="758" w:type="pct"/>
            <w:shd w:val="clear" w:color="auto" w:fill="FFFFFF" w:themeFill="background1"/>
          </w:tcPr>
          <w:p w14:paraId="2C31C6C0" w14:textId="0629E8D8" w:rsidR="00397171" w:rsidRDefault="00397171" w:rsidP="007F69F3">
            <w:pPr>
              <w:rPr>
                <w:rFonts w:ascii="Calibri" w:hAnsi="Calibri" w:cs="Calibri"/>
                <w:sz w:val="18"/>
                <w:szCs w:val="18"/>
              </w:rPr>
            </w:pPr>
            <w:r>
              <w:rPr>
                <w:rFonts w:ascii="Calibri" w:hAnsi="Calibri" w:cs="Calibri"/>
                <w:sz w:val="18"/>
                <w:szCs w:val="18"/>
              </w:rPr>
              <w:t xml:space="preserve">Readiness </w:t>
            </w:r>
            <w:r w:rsidRPr="007F69F3">
              <w:rPr>
                <w:rFonts w:ascii="Calibri" w:hAnsi="Calibri" w:cs="Calibri"/>
                <w:sz w:val="18"/>
                <w:szCs w:val="18"/>
              </w:rPr>
              <w:t xml:space="preserve">(EU Technology </w:t>
            </w:r>
            <w:r>
              <w:rPr>
                <w:rFonts w:ascii="Calibri" w:hAnsi="Calibri" w:cs="Calibri"/>
                <w:sz w:val="18"/>
                <w:szCs w:val="18"/>
              </w:rPr>
              <w:t>Readiness level</w:t>
            </w:r>
            <w:ins w:id="143" w:author="Jillian Carson-Jackson" w:date="2019-04-04T15:25:00Z">
              <w:r w:rsidR="005C782A">
                <w:rPr>
                  <w:rFonts w:ascii="Calibri" w:hAnsi="Calibri" w:cs="Calibri"/>
                  <w:sz w:val="18"/>
                  <w:szCs w:val="18"/>
                </w:rPr>
                <w:t xml:space="preserve"> - TRL</w:t>
              </w:r>
            </w:ins>
            <w:r>
              <w:rPr>
                <w:rFonts w:ascii="Calibri" w:hAnsi="Calibri" w:cs="Calibri"/>
                <w:sz w:val="18"/>
                <w:szCs w:val="18"/>
              </w:rPr>
              <w:t>)</w:t>
            </w:r>
            <w:ins w:id="144" w:author="Jillian Carson-Jackson" w:date="2019-04-04T15:24:00Z">
              <w:r w:rsidR="005C782A">
                <w:rPr>
                  <w:rFonts w:ascii="Calibri" w:hAnsi="Calibri" w:cs="Calibri"/>
                  <w:sz w:val="18"/>
                  <w:szCs w:val="18"/>
                </w:rPr>
                <w:t xml:space="preserve"> (</w:t>
              </w:r>
            </w:ins>
            <w:ins w:id="145" w:author="Jillian Carson-Jackson" w:date="2019-04-04T15:25:00Z">
              <w:r w:rsidR="005C782A">
                <w:rPr>
                  <w:rFonts w:ascii="Calibri" w:hAnsi="Calibri" w:cs="Calibri"/>
                  <w:sz w:val="18"/>
                  <w:szCs w:val="18"/>
                </w:rPr>
                <w:t>leve</w:t>
              </w:r>
            </w:ins>
            <w:ins w:id="146" w:author="Jillian Carson-Jackson" w:date="2019-04-04T15:26:00Z">
              <w:r w:rsidR="005C782A">
                <w:rPr>
                  <w:rFonts w:ascii="Calibri" w:hAnsi="Calibri" w:cs="Calibri"/>
                  <w:sz w:val="18"/>
                  <w:szCs w:val="18"/>
                </w:rPr>
                <w:t>l</w:t>
              </w:r>
            </w:ins>
            <w:ins w:id="147" w:author="Jillian Carson-Jackson" w:date="2019-04-04T15:25:00Z">
              <w:r w:rsidR="005C782A">
                <w:rPr>
                  <w:rFonts w:ascii="Calibri" w:hAnsi="Calibri" w:cs="Calibri"/>
                  <w:sz w:val="18"/>
                  <w:szCs w:val="18"/>
                </w:rPr>
                <w:t xml:space="preserve"> of </w:t>
              </w:r>
            </w:ins>
            <w:ins w:id="148" w:author="Jillian Carson-Jackson" w:date="2019-04-04T15:24:00Z">
              <w:r w:rsidR="005C782A">
                <w:rPr>
                  <w:rFonts w:ascii="Calibri" w:hAnsi="Calibri" w:cs="Calibri"/>
                  <w:sz w:val="18"/>
                  <w:szCs w:val="18"/>
                </w:rPr>
                <w:t>maturity of technology)</w:t>
              </w:r>
            </w:ins>
          </w:p>
        </w:tc>
        <w:tc>
          <w:tcPr>
            <w:tcW w:w="825" w:type="pct"/>
            <w:shd w:val="clear" w:color="auto" w:fill="FFFFFF" w:themeFill="background1"/>
            <w:vAlign w:val="center"/>
          </w:tcPr>
          <w:p w14:paraId="0CA277A3"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34778FB1"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10905B3E" w14:textId="11C7AE54"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0D0915C5"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14:paraId="04FBEB5F" w14:textId="3094DB8B" w:rsidTr="00A33BF7">
        <w:trPr>
          <w:cantSplit/>
        </w:trPr>
        <w:tc>
          <w:tcPr>
            <w:tcW w:w="406" w:type="pct"/>
            <w:shd w:val="clear" w:color="auto" w:fill="FFFFFF" w:themeFill="background1"/>
            <w:vAlign w:val="center"/>
          </w:tcPr>
          <w:p w14:paraId="0DD66E19" w14:textId="395582C7" w:rsidR="00397171" w:rsidRDefault="00397171" w:rsidP="001D062F">
            <w:pPr>
              <w:spacing w:beforeLines="60" w:before="144" w:afterLines="60" w:after="144"/>
              <w:ind w:left="743" w:hanging="743"/>
              <w:rPr>
                <w:rFonts w:ascii="Calibri" w:hAnsi="Calibri" w:cs="Calibri"/>
                <w:sz w:val="18"/>
                <w:szCs w:val="18"/>
              </w:rPr>
            </w:pPr>
            <w:del w:id="149" w:author="Jillian Carson-Jackson" w:date="2019-04-04T15:31:00Z">
              <w:r w:rsidDel="005C782A">
                <w:rPr>
                  <w:rFonts w:ascii="Calibri" w:hAnsi="Calibri" w:cs="Calibri"/>
                  <w:sz w:val="18"/>
                  <w:szCs w:val="18"/>
                </w:rPr>
                <w:delText>2</w:delText>
              </w:r>
              <w:r w:rsidR="009C4D29" w:rsidDel="005C782A">
                <w:rPr>
                  <w:rFonts w:ascii="Calibri" w:hAnsi="Calibri" w:cs="Calibri"/>
                  <w:sz w:val="18"/>
                  <w:szCs w:val="18"/>
                </w:rPr>
                <w:delText>6</w:delText>
              </w:r>
            </w:del>
            <w:ins w:id="150" w:author="Jillian Carson-Jackson" w:date="2019-04-04T15:31:00Z">
              <w:r w:rsidR="005C782A">
                <w:rPr>
                  <w:rFonts w:ascii="Calibri" w:hAnsi="Calibri" w:cs="Calibri"/>
                  <w:sz w:val="18"/>
                  <w:szCs w:val="18"/>
                </w:rPr>
                <w:t>28</w:t>
              </w:r>
            </w:ins>
          </w:p>
        </w:tc>
        <w:tc>
          <w:tcPr>
            <w:tcW w:w="758" w:type="pct"/>
            <w:shd w:val="clear" w:color="auto" w:fill="FFFFFF" w:themeFill="background1"/>
          </w:tcPr>
          <w:p w14:paraId="764A639C" w14:textId="79F5D45C" w:rsidR="00397171" w:rsidRPr="001D062F" w:rsidRDefault="00397171" w:rsidP="001D062F">
            <w:pPr>
              <w:keepLines/>
              <w:spacing w:beforeLines="60" w:before="144" w:afterLines="60" w:after="144"/>
              <w:rPr>
                <w:rFonts w:ascii="Calibri" w:hAnsi="Calibri" w:cs="Calibri"/>
                <w:sz w:val="18"/>
                <w:szCs w:val="18"/>
              </w:rPr>
            </w:pPr>
            <w:r>
              <w:rPr>
                <w:rFonts w:ascii="Calibri" w:hAnsi="Calibri" w:cs="Calibri"/>
                <w:sz w:val="18"/>
                <w:szCs w:val="18"/>
              </w:rPr>
              <w:t xml:space="preserve">Can you provide independent </w:t>
            </w:r>
            <w:r w:rsidRPr="001D062F">
              <w:rPr>
                <w:rFonts w:ascii="Calibri" w:hAnsi="Calibri" w:cs="Calibri"/>
                <w:sz w:val="18"/>
                <w:szCs w:val="18"/>
              </w:rPr>
              <w:t>References</w:t>
            </w:r>
          </w:p>
        </w:tc>
        <w:tc>
          <w:tcPr>
            <w:tcW w:w="825" w:type="pct"/>
            <w:shd w:val="clear" w:color="auto" w:fill="FFFFFF" w:themeFill="background1"/>
            <w:vAlign w:val="center"/>
          </w:tcPr>
          <w:p w14:paraId="1EDC5029"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74483965"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59B72715" w14:textId="69D039D9"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62632452" w14:textId="77777777" w:rsidR="00397171" w:rsidRPr="001D062F" w:rsidRDefault="00397171" w:rsidP="001D062F">
            <w:pPr>
              <w:keepLines/>
              <w:spacing w:beforeLines="60" w:before="144" w:afterLines="60" w:after="144"/>
              <w:jc w:val="center"/>
              <w:rPr>
                <w:rFonts w:ascii="Calibri" w:hAnsi="Calibri" w:cs="Calibri"/>
                <w:sz w:val="18"/>
                <w:szCs w:val="18"/>
              </w:rPr>
            </w:pPr>
          </w:p>
        </w:tc>
      </w:tr>
    </w:tbl>
    <w:p w14:paraId="30262798" w14:textId="2AE0D141" w:rsidR="00183401" w:rsidRDefault="00183401" w:rsidP="00183401">
      <w:pPr>
        <w:pStyle w:val="BodyText"/>
      </w:pPr>
    </w:p>
    <w:p w14:paraId="4EBFA6FD" w14:textId="31D96ECA" w:rsidR="009965C9" w:rsidRPr="00CD7DED" w:rsidRDefault="009965C9" w:rsidP="009965C9">
      <w:pPr>
        <w:rPr>
          <w:rFonts w:cs="Arial"/>
        </w:rPr>
      </w:pPr>
    </w:p>
    <w:p w14:paraId="56765E05" w14:textId="0CD1F4F1" w:rsidR="003F4857" w:rsidRDefault="003F4857">
      <w:pPr>
        <w:rPr>
          <w:rFonts w:ascii="Calibri" w:eastAsia="Calibri" w:hAnsi="Calibri" w:cs="Calibri"/>
          <w:b/>
          <w:caps/>
          <w:snapToGrid w:val="0"/>
          <w:lang w:eastAsia="en-GB"/>
        </w:rPr>
      </w:pPr>
      <w:bookmarkStart w:id="151" w:name="_Ref400822954"/>
      <w:bookmarkStart w:id="152" w:name="_Ref400823571"/>
      <w:bookmarkEnd w:id="0"/>
      <w:r>
        <w:rPr>
          <w:rFonts w:ascii="Calibri" w:eastAsia="Calibri" w:hAnsi="Calibri" w:cs="Calibri"/>
          <w:b/>
          <w:caps/>
          <w:snapToGrid w:val="0"/>
          <w:lang w:eastAsia="en-GB"/>
        </w:rPr>
        <w:br w:type="page"/>
      </w:r>
    </w:p>
    <w:p w14:paraId="6DAE8549" w14:textId="77777777" w:rsidR="00440C3D" w:rsidRPr="00B54EC5" w:rsidRDefault="00440C3D" w:rsidP="00F70204">
      <w:pPr>
        <w:rPr>
          <w:rFonts w:ascii="Calibri" w:eastAsia="Calibri" w:hAnsi="Calibri" w:cs="Calibri"/>
          <w:b/>
          <w:caps/>
          <w:snapToGrid w:val="0"/>
          <w:lang w:eastAsia="en-GB"/>
        </w:rPr>
      </w:pPr>
    </w:p>
    <w:p w14:paraId="684116F3" w14:textId="4874A098" w:rsidR="00995E5D" w:rsidRPr="00B54EC5" w:rsidRDefault="00440C3D" w:rsidP="003F4857">
      <w:pPr>
        <w:pStyle w:val="Title"/>
      </w:pPr>
      <w:bookmarkStart w:id="153" w:name="_Hlk526856350"/>
      <w:bookmarkEnd w:id="151"/>
      <w:bookmarkEnd w:id="152"/>
      <w:r>
        <w:t xml:space="preserve">New </w:t>
      </w:r>
      <w:r w:rsidR="003F4857">
        <w:t>Candidate Technology</w:t>
      </w:r>
      <w:r w:rsidR="00692896">
        <w:t xml:space="preserve"> </w:t>
      </w:r>
      <w:r w:rsidR="00BC066D">
        <w:t xml:space="preserve">Tracker </w:t>
      </w:r>
      <w:r w:rsidR="00D72F73">
        <w:t>(example only)</w:t>
      </w:r>
    </w:p>
    <w:bookmarkEnd w:id="153"/>
    <w:tbl>
      <w:tblPr>
        <w:tblW w:w="4945"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1301"/>
        <w:gridCol w:w="4309"/>
        <w:gridCol w:w="322"/>
        <w:gridCol w:w="1121"/>
        <w:gridCol w:w="1288"/>
        <w:gridCol w:w="1155"/>
        <w:gridCol w:w="1370"/>
        <w:gridCol w:w="1048"/>
        <w:gridCol w:w="731"/>
        <w:gridCol w:w="1474"/>
      </w:tblGrid>
      <w:tr w:rsidR="00BC066D" w:rsidRPr="00B54EC5" w14:paraId="318B1C72" w14:textId="77777777" w:rsidTr="00440C3D">
        <w:trPr>
          <w:cantSplit/>
          <w:tblHeader/>
        </w:trPr>
        <w:tc>
          <w:tcPr>
            <w:tcW w:w="461" w:type="pct"/>
            <w:shd w:val="clear" w:color="auto" w:fill="365F91"/>
          </w:tcPr>
          <w:p w14:paraId="1BB7E4D1" w14:textId="77777777" w:rsidR="00A81B10" w:rsidRPr="00B54EC5" w:rsidRDefault="00A81B10" w:rsidP="00E70546">
            <w:pPr>
              <w:keepNext/>
              <w:keepLines/>
              <w:spacing w:before="60" w:after="60"/>
              <w:jc w:val="center"/>
              <w:rPr>
                <w:rFonts w:ascii="Calibri" w:hAnsi="Calibri"/>
                <w:b/>
                <w:bCs/>
                <w:color w:val="FFFFFF"/>
                <w:sz w:val="18"/>
                <w:szCs w:val="18"/>
              </w:rPr>
            </w:pPr>
          </w:p>
        </w:tc>
        <w:tc>
          <w:tcPr>
            <w:tcW w:w="1526" w:type="pct"/>
            <w:vMerge w:val="restart"/>
            <w:shd w:val="clear" w:color="auto" w:fill="365F91"/>
            <w:vAlign w:val="center"/>
          </w:tcPr>
          <w:p w14:paraId="2A1E25CE" w14:textId="66A15A2C" w:rsidR="00A81B10" w:rsidRPr="00B54EC5" w:rsidRDefault="00692896" w:rsidP="00E70546">
            <w:pPr>
              <w:keepNext/>
              <w:keepLines/>
              <w:spacing w:before="60" w:after="60"/>
              <w:jc w:val="center"/>
              <w:rPr>
                <w:rFonts w:ascii="Calibri" w:hAnsi="Calibri"/>
                <w:b/>
                <w:bCs/>
                <w:color w:val="FFFFFF"/>
                <w:sz w:val="18"/>
                <w:szCs w:val="18"/>
              </w:rPr>
            </w:pPr>
            <w:r>
              <w:rPr>
                <w:rFonts w:ascii="Calibri" w:hAnsi="Calibri"/>
                <w:b/>
                <w:bCs/>
                <w:color w:val="FFFFFF"/>
                <w:sz w:val="18"/>
                <w:szCs w:val="18"/>
              </w:rPr>
              <w:t>Candidate Technology</w:t>
            </w:r>
          </w:p>
        </w:tc>
        <w:tc>
          <w:tcPr>
            <w:tcW w:w="114" w:type="pct"/>
            <w:shd w:val="clear" w:color="auto" w:fill="365F91"/>
          </w:tcPr>
          <w:p w14:paraId="0CB6BE87" w14:textId="77777777" w:rsidR="00A81B10" w:rsidRPr="00B54EC5" w:rsidRDefault="00A81B10" w:rsidP="00E70546">
            <w:pPr>
              <w:keepNext/>
              <w:keepLines/>
              <w:spacing w:before="60" w:after="60"/>
              <w:jc w:val="center"/>
              <w:rPr>
                <w:rFonts w:ascii="Calibri" w:hAnsi="Calibri"/>
                <w:b/>
                <w:bCs/>
                <w:color w:val="FFFFFF"/>
                <w:sz w:val="18"/>
                <w:szCs w:val="18"/>
              </w:rPr>
            </w:pPr>
          </w:p>
        </w:tc>
        <w:tc>
          <w:tcPr>
            <w:tcW w:w="397" w:type="pct"/>
            <w:vMerge w:val="restart"/>
            <w:shd w:val="clear" w:color="auto" w:fill="365F91"/>
            <w:vAlign w:val="center"/>
          </w:tcPr>
          <w:p w14:paraId="619D1CA3" w14:textId="5A95EF17" w:rsidR="00A81B10" w:rsidRPr="00B54EC5" w:rsidRDefault="00BC066D" w:rsidP="00E70546">
            <w:pPr>
              <w:keepNext/>
              <w:keepLines/>
              <w:spacing w:before="60" w:after="60"/>
              <w:jc w:val="center"/>
              <w:rPr>
                <w:rFonts w:ascii="Calibri" w:hAnsi="Calibri"/>
                <w:b/>
                <w:bCs/>
                <w:color w:val="FFFFFF"/>
                <w:sz w:val="18"/>
                <w:szCs w:val="18"/>
              </w:rPr>
            </w:pPr>
            <w:r>
              <w:rPr>
                <w:rFonts w:ascii="Calibri" w:hAnsi="Calibri"/>
                <w:b/>
                <w:bCs/>
                <w:color w:val="FFFFFF"/>
                <w:sz w:val="18"/>
                <w:szCs w:val="18"/>
              </w:rPr>
              <w:t xml:space="preserve">ENAV </w:t>
            </w:r>
            <w:r w:rsidR="00A81B10" w:rsidRPr="00B54EC5">
              <w:rPr>
                <w:rFonts w:ascii="Calibri" w:hAnsi="Calibri"/>
                <w:b/>
                <w:bCs/>
                <w:color w:val="FFFFFF"/>
                <w:sz w:val="18"/>
                <w:szCs w:val="18"/>
              </w:rPr>
              <w:t>Start Session</w:t>
            </w:r>
          </w:p>
        </w:tc>
        <w:tc>
          <w:tcPr>
            <w:tcW w:w="456" w:type="pct"/>
            <w:vMerge w:val="restart"/>
            <w:shd w:val="clear" w:color="auto" w:fill="365F91"/>
            <w:vAlign w:val="center"/>
          </w:tcPr>
          <w:p w14:paraId="137D6923" w14:textId="77777777" w:rsidR="00BC066D" w:rsidRDefault="00BC066D" w:rsidP="00E70546">
            <w:pPr>
              <w:keepNext/>
              <w:keepLines/>
              <w:spacing w:before="60" w:after="60"/>
              <w:jc w:val="center"/>
              <w:rPr>
                <w:rFonts w:ascii="Calibri" w:hAnsi="Calibri"/>
                <w:b/>
                <w:bCs/>
                <w:color w:val="FFFFFF"/>
                <w:sz w:val="18"/>
                <w:szCs w:val="18"/>
              </w:rPr>
            </w:pPr>
            <w:r>
              <w:rPr>
                <w:rFonts w:ascii="Calibri" w:hAnsi="Calibri"/>
                <w:b/>
                <w:bCs/>
                <w:color w:val="FFFFFF"/>
                <w:sz w:val="18"/>
                <w:szCs w:val="18"/>
              </w:rPr>
              <w:t>ENAV</w:t>
            </w:r>
          </w:p>
          <w:p w14:paraId="63607A05" w14:textId="05972BF1" w:rsidR="00A81B10" w:rsidRPr="00B54EC5" w:rsidRDefault="00A81B10" w:rsidP="00E70546">
            <w:pPr>
              <w:keepNext/>
              <w:keepLines/>
              <w:spacing w:before="60" w:after="60"/>
              <w:jc w:val="center"/>
              <w:rPr>
                <w:rFonts w:ascii="Calibri" w:hAnsi="Calibri"/>
                <w:b/>
                <w:bCs/>
                <w:color w:val="FFFFFF"/>
                <w:sz w:val="18"/>
                <w:szCs w:val="18"/>
              </w:rPr>
            </w:pPr>
            <w:r w:rsidRPr="00B54EC5">
              <w:rPr>
                <w:rFonts w:ascii="Calibri" w:hAnsi="Calibri"/>
                <w:b/>
                <w:bCs/>
                <w:color w:val="FFFFFF"/>
                <w:sz w:val="18"/>
                <w:szCs w:val="18"/>
              </w:rPr>
              <w:t>Planned</w:t>
            </w:r>
            <w:r w:rsidRPr="00B54EC5">
              <w:rPr>
                <w:rFonts w:ascii="Calibri" w:hAnsi="Calibri"/>
                <w:b/>
                <w:bCs/>
                <w:color w:val="FFFFFF"/>
                <w:sz w:val="18"/>
                <w:szCs w:val="18"/>
              </w:rPr>
              <w:br/>
              <w:t>End Session</w:t>
            </w:r>
          </w:p>
        </w:tc>
        <w:tc>
          <w:tcPr>
            <w:tcW w:w="409" w:type="pct"/>
            <w:vMerge w:val="restart"/>
            <w:shd w:val="clear" w:color="auto" w:fill="365F91"/>
            <w:vAlign w:val="center"/>
          </w:tcPr>
          <w:p w14:paraId="073605BC" w14:textId="77777777" w:rsidR="00A81B10" w:rsidRPr="00B54EC5" w:rsidRDefault="00A81B10" w:rsidP="00E70546">
            <w:pPr>
              <w:keepNext/>
              <w:keepLines/>
              <w:spacing w:before="60" w:after="60"/>
              <w:jc w:val="center"/>
              <w:rPr>
                <w:rFonts w:ascii="Calibri" w:hAnsi="Calibri"/>
                <w:b/>
                <w:bCs/>
                <w:color w:val="FFFFFF"/>
                <w:sz w:val="18"/>
                <w:szCs w:val="18"/>
              </w:rPr>
            </w:pPr>
            <w:r w:rsidRPr="00B54EC5">
              <w:rPr>
                <w:rFonts w:ascii="Calibri" w:hAnsi="Calibri"/>
                <w:b/>
                <w:bCs/>
                <w:color w:val="FFFFFF"/>
                <w:sz w:val="18"/>
                <w:szCs w:val="18"/>
              </w:rPr>
              <w:t>Revised</w:t>
            </w:r>
            <w:r w:rsidRPr="00B54EC5">
              <w:rPr>
                <w:rFonts w:ascii="Calibri" w:hAnsi="Calibri"/>
                <w:b/>
                <w:bCs/>
                <w:color w:val="FFFFFF"/>
                <w:sz w:val="18"/>
                <w:szCs w:val="18"/>
              </w:rPr>
              <w:br/>
              <w:t>End Session</w:t>
            </w:r>
          </w:p>
        </w:tc>
        <w:tc>
          <w:tcPr>
            <w:tcW w:w="1115" w:type="pct"/>
            <w:gridSpan w:val="3"/>
            <w:shd w:val="clear" w:color="auto" w:fill="365F91"/>
            <w:vAlign w:val="center"/>
          </w:tcPr>
          <w:p w14:paraId="3E86B0B3" w14:textId="77777777" w:rsidR="00A81B10" w:rsidRPr="00B54EC5" w:rsidRDefault="00A81B10" w:rsidP="00E70546">
            <w:pPr>
              <w:keepNext/>
              <w:keepLines/>
              <w:spacing w:before="60" w:after="60"/>
              <w:jc w:val="center"/>
              <w:rPr>
                <w:rFonts w:ascii="Calibri" w:hAnsi="Calibri"/>
                <w:b/>
                <w:bCs/>
                <w:color w:val="FFFFFF"/>
                <w:sz w:val="18"/>
                <w:szCs w:val="18"/>
              </w:rPr>
            </w:pPr>
            <w:r w:rsidRPr="00B54EC5">
              <w:rPr>
                <w:rFonts w:ascii="Calibri" w:hAnsi="Calibri"/>
                <w:b/>
                <w:bCs/>
                <w:color w:val="FFFFFF"/>
                <w:sz w:val="18"/>
                <w:szCs w:val="18"/>
              </w:rPr>
              <w:t>Progress Indicator</w:t>
            </w:r>
          </w:p>
        </w:tc>
        <w:tc>
          <w:tcPr>
            <w:tcW w:w="523" w:type="pct"/>
            <w:vMerge w:val="restart"/>
            <w:shd w:val="clear" w:color="auto" w:fill="365F91"/>
            <w:vAlign w:val="center"/>
          </w:tcPr>
          <w:p w14:paraId="50358DBB" w14:textId="77777777" w:rsidR="00A81B10" w:rsidRPr="00B54EC5" w:rsidRDefault="00A81B10" w:rsidP="00E70546">
            <w:pPr>
              <w:keepNext/>
              <w:keepLines/>
              <w:spacing w:before="60" w:after="60"/>
              <w:jc w:val="center"/>
              <w:rPr>
                <w:rFonts w:ascii="Calibri" w:hAnsi="Calibri" w:cs="Calibri"/>
                <w:b/>
                <w:bCs/>
                <w:color w:val="FFFFFF"/>
                <w:sz w:val="18"/>
                <w:szCs w:val="18"/>
              </w:rPr>
            </w:pPr>
            <w:r w:rsidRPr="00B54EC5">
              <w:rPr>
                <w:rFonts w:ascii="Calibri" w:hAnsi="Calibri" w:cs="Calibri"/>
                <w:b/>
                <w:bCs/>
                <w:color w:val="FFFFFF"/>
                <w:sz w:val="18"/>
                <w:szCs w:val="18"/>
                <w:lang w:val="en-AU"/>
              </w:rPr>
              <w:t>Status Overview</w:t>
            </w:r>
          </w:p>
        </w:tc>
      </w:tr>
      <w:tr w:rsidR="00684332" w:rsidRPr="00B54EC5" w14:paraId="0DD320A7" w14:textId="77777777" w:rsidTr="00440C3D">
        <w:trPr>
          <w:cantSplit/>
        </w:trPr>
        <w:tc>
          <w:tcPr>
            <w:tcW w:w="461" w:type="pct"/>
            <w:shd w:val="clear" w:color="auto" w:fill="365F91"/>
          </w:tcPr>
          <w:p w14:paraId="288D9390" w14:textId="660E6B3B" w:rsidR="00A81B10" w:rsidRPr="00B54EC5" w:rsidRDefault="00BC066D" w:rsidP="00E70546">
            <w:pPr>
              <w:keepNext/>
              <w:keepLines/>
              <w:spacing w:before="60" w:after="60"/>
              <w:rPr>
                <w:rFonts w:ascii="Calibri" w:hAnsi="Calibri"/>
                <w:b/>
                <w:bCs/>
                <w:color w:val="FFFFFF"/>
                <w:sz w:val="18"/>
                <w:szCs w:val="18"/>
              </w:rPr>
            </w:pPr>
            <w:r>
              <w:rPr>
                <w:rFonts w:ascii="Calibri" w:hAnsi="Calibri"/>
                <w:b/>
                <w:bCs/>
                <w:color w:val="FFFFFF"/>
                <w:sz w:val="18"/>
                <w:szCs w:val="18"/>
              </w:rPr>
              <w:t>Question</w:t>
            </w:r>
          </w:p>
        </w:tc>
        <w:tc>
          <w:tcPr>
            <w:tcW w:w="1526" w:type="pct"/>
            <w:vMerge/>
            <w:shd w:val="clear" w:color="auto" w:fill="365F91"/>
          </w:tcPr>
          <w:p w14:paraId="40CF0F44" w14:textId="78D1ED67" w:rsidR="00A81B10" w:rsidRPr="00B54EC5" w:rsidRDefault="00A81B10" w:rsidP="00E70546">
            <w:pPr>
              <w:keepNext/>
              <w:keepLines/>
              <w:spacing w:before="60" w:after="60"/>
              <w:rPr>
                <w:rFonts w:ascii="Calibri" w:hAnsi="Calibri"/>
                <w:b/>
                <w:bCs/>
                <w:color w:val="FFFFFF"/>
                <w:sz w:val="18"/>
                <w:szCs w:val="18"/>
              </w:rPr>
            </w:pPr>
          </w:p>
        </w:tc>
        <w:tc>
          <w:tcPr>
            <w:tcW w:w="114" w:type="pct"/>
            <w:shd w:val="clear" w:color="auto" w:fill="365F91"/>
          </w:tcPr>
          <w:p w14:paraId="01ADBE2C" w14:textId="77777777" w:rsidR="00A81B10" w:rsidRPr="00B54EC5" w:rsidRDefault="00A81B10" w:rsidP="00E70546">
            <w:pPr>
              <w:keepNext/>
              <w:keepLines/>
              <w:spacing w:before="60" w:after="60"/>
              <w:jc w:val="center"/>
              <w:rPr>
                <w:rFonts w:ascii="Calibri" w:hAnsi="Calibri"/>
                <w:b/>
                <w:bCs/>
                <w:color w:val="FFFFFF"/>
                <w:sz w:val="18"/>
                <w:szCs w:val="18"/>
              </w:rPr>
            </w:pPr>
          </w:p>
        </w:tc>
        <w:tc>
          <w:tcPr>
            <w:tcW w:w="397" w:type="pct"/>
            <w:vMerge/>
            <w:shd w:val="clear" w:color="auto" w:fill="365F91"/>
          </w:tcPr>
          <w:p w14:paraId="628972FA" w14:textId="59B7F7E4" w:rsidR="00A81B10" w:rsidRPr="00B54EC5" w:rsidRDefault="00A81B10" w:rsidP="00E70546">
            <w:pPr>
              <w:keepNext/>
              <w:keepLines/>
              <w:spacing w:before="60" w:after="60"/>
              <w:jc w:val="center"/>
              <w:rPr>
                <w:rFonts w:ascii="Calibri" w:hAnsi="Calibri"/>
                <w:b/>
                <w:bCs/>
                <w:color w:val="FFFFFF"/>
                <w:sz w:val="18"/>
                <w:szCs w:val="18"/>
              </w:rPr>
            </w:pPr>
          </w:p>
        </w:tc>
        <w:tc>
          <w:tcPr>
            <w:tcW w:w="456" w:type="pct"/>
            <w:vMerge/>
            <w:shd w:val="clear" w:color="auto" w:fill="365F91"/>
          </w:tcPr>
          <w:p w14:paraId="4E0CC167" w14:textId="77777777" w:rsidR="00A81B10" w:rsidRPr="00B54EC5" w:rsidRDefault="00A81B10" w:rsidP="00E70546">
            <w:pPr>
              <w:keepNext/>
              <w:keepLines/>
              <w:spacing w:before="60" w:after="60"/>
              <w:jc w:val="center"/>
              <w:rPr>
                <w:rFonts w:ascii="Calibri" w:hAnsi="Calibri"/>
                <w:b/>
                <w:bCs/>
                <w:color w:val="FFFFFF"/>
                <w:sz w:val="18"/>
                <w:szCs w:val="18"/>
              </w:rPr>
            </w:pPr>
          </w:p>
        </w:tc>
        <w:tc>
          <w:tcPr>
            <w:tcW w:w="409" w:type="pct"/>
            <w:vMerge/>
            <w:shd w:val="clear" w:color="auto" w:fill="365F91"/>
          </w:tcPr>
          <w:p w14:paraId="5A646B6D" w14:textId="77777777" w:rsidR="00A81B10" w:rsidRPr="00B54EC5" w:rsidRDefault="00A81B10" w:rsidP="00E70546">
            <w:pPr>
              <w:keepNext/>
              <w:keepLines/>
              <w:spacing w:before="60" w:after="60"/>
              <w:jc w:val="center"/>
              <w:rPr>
                <w:rFonts w:ascii="Calibri" w:hAnsi="Calibri"/>
                <w:b/>
                <w:bCs/>
                <w:color w:val="FFFFFF"/>
                <w:sz w:val="18"/>
                <w:szCs w:val="18"/>
              </w:rPr>
            </w:pPr>
          </w:p>
        </w:tc>
        <w:tc>
          <w:tcPr>
            <w:tcW w:w="485" w:type="pct"/>
            <w:shd w:val="clear" w:color="auto" w:fill="92D050"/>
          </w:tcPr>
          <w:p w14:paraId="597A1AB9" w14:textId="77777777" w:rsidR="00A81B10" w:rsidRPr="00B54EC5" w:rsidRDefault="00A81B10" w:rsidP="00E70546">
            <w:pPr>
              <w:keepNext/>
              <w:keepLines/>
              <w:tabs>
                <w:tab w:val="center" w:pos="500"/>
              </w:tabs>
              <w:spacing w:before="60" w:after="60"/>
              <w:rPr>
                <w:rFonts w:ascii="Calibri" w:hAnsi="Calibri"/>
                <w:b/>
                <w:bCs/>
                <w:sz w:val="18"/>
                <w:szCs w:val="18"/>
              </w:rPr>
            </w:pPr>
            <w:r w:rsidRPr="00B54EC5">
              <w:rPr>
                <w:rFonts w:ascii="Calibri" w:hAnsi="Calibri"/>
                <w:b/>
                <w:bCs/>
                <w:sz w:val="18"/>
                <w:szCs w:val="18"/>
              </w:rPr>
              <w:tab/>
              <w:t>Green</w:t>
            </w:r>
          </w:p>
        </w:tc>
        <w:tc>
          <w:tcPr>
            <w:tcW w:w="371" w:type="pct"/>
            <w:shd w:val="clear" w:color="auto" w:fill="FFFF00"/>
          </w:tcPr>
          <w:p w14:paraId="3C601B27" w14:textId="128343B6" w:rsidR="00A81B10" w:rsidRPr="00B54EC5" w:rsidRDefault="00684332" w:rsidP="00E70546">
            <w:pPr>
              <w:keepNext/>
              <w:keepLines/>
              <w:spacing w:before="60" w:after="60"/>
              <w:jc w:val="center"/>
              <w:rPr>
                <w:rFonts w:ascii="Calibri" w:hAnsi="Calibri"/>
                <w:b/>
                <w:bCs/>
                <w:sz w:val="18"/>
                <w:szCs w:val="18"/>
              </w:rPr>
            </w:pPr>
            <w:r>
              <w:rPr>
                <w:rFonts w:ascii="Calibri" w:hAnsi="Calibri"/>
                <w:b/>
                <w:bCs/>
                <w:sz w:val="18"/>
                <w:szCs w:val="18"/>
              </w:rPr>
              <w:t>Amber</w:t>
            </w:r>
          </w:p>
        </w:tc>
        <w:tc>
          <w:tcPr>
            <w:tcW w:w="259" w:type="pct"/>
            <w:shd w:val="clear" w:color="auto" w:fill="FF0000"/>
          </w:tcPr>
          <w:p w14:paraId="4DFE68E1" w14:textId="77777777" w:rsidR="00A81B10" w:rsidRPr="00B54EC5" w:rsidRDefault="00A81B10" w:rsidP="00E70546">
            <w:pPr>
              <w:keepNext/>
              <w:keepLines/>
              <w:spacing w:before="60" w:after="60"/>
              <w:jc w:val="center"/>
              <w:rPr>
                <w:rFonts w:ascii="Calibri" w:hAnsi="Calibri"/>
                <w:b/>
                <w:bCs/>
                <w:sz w:val="18"/>
                <w:szCs w:val="18"/>
              </w:rPr>
            </w:pPr>
            <w:r w:rsidRPr="00B54EC5">
              <w:rPr>
                <w:rFonts w:ascii="Calibri" w:hAnsi="Calibri"/>
                <w:b/>
                <w:bCs/>
                <w:sz w:val="18"/>
                <w:szCs w:val="18"/>
              </w:rPr>
              <w:t>Red</w:t>
            </w:r>
          </w:p>
        </w:tc>
        <w:tc>
          <w:tcPr>
            <w:tcW w:w="523" w:type="pct"/>
            <w:vMerge/>
            <w:shd w:val="clear" w:color="auto" w:fill="365F91"/>
          </w:tcPr>
          <w:p w14:paraId="340A650B" w14:textId="77777777" w:rsidR="00A81B10" w:rsidRPr="00B54EC5" w:rsidRDefault="00A81B10" w:rsidP="00E70546">
            <w:pPr>
              <w:keepNext/>
              <w:keepLines/>
              <w:spacing w:before="60" w:after="60"/>
              <w:jc w:val="center"/>
              <w:rPr>
                <w:rFonts w:ascii="Calibri" w:hAnsi="Calibri"/>
                <w:b/>
                <w:bCs/>
                <w:sz w:val="18"/>
                <w:szCs w:val="18"/>
                <w:lang w:val="en-AU"/>
              </w:rPr>
            </w:pPr>
          </w:p>
        </w:tc>
      </w:tr>
      <w:tr w:rsidR="00684332" w:rsidRPr="00B54EC5" w14:paraId="5BBBAD0B" w14:textId="77777777" w:rsidTr="00440C3D">
        <w:trPr>
          <w:cantSplit/>
        </w:trPr>
        <w:tc>
          <w:tcPr>
            <w:tcW w:w="461" w:type="pct"/>
            <w:shd w:val="clear" w:color="auto" w:fill="DBE5F1" w:themeFill="accent1" w:themeFillTint="33"/>
          </w:tcPr>
          <w:p w14:paraId="189E78A0" w14:textId="77777777" w:rsidR="00A81B10" w:rsidRPr="00B54EC5" w:rsidRDefault="00A81B10" w:rsidP="00B36E4A">
            <w:pPr>
              <w:spacing w:beforeLines="60" w:before="144" w:afterLines="60" w:after="144"/>
              <w:ind w:left="743" w:hanging="743"/>
              <w:rPr>
                <w:rFonts w:ascii="Calibri" w:hAnsi="Calibri"/>
                <w:b/>
                <w:sz w:val="18"/>
                <w:szCs w:val="18"/>
              </w:rPr>
            </w:pPr>
          </w:p>
        </w:tc>
        <w:tc>
          <w:tcPr>
            <w:tcW w:w="1526" w:type="pct"/>
            <w:shd w:val="clear" w:color="auto" w:fill="DBE5F1" w:themeFill="accent1" w:themeFillTint="33"/>
            <w:vAlign w:val="center"/>
          </w:tcPr>
          <w:p w14:paraId="60173E0C" w14:textId="4FBF7BA1" w:rsidR="00A81B10" w:rsidRPr="00B54EC5" w:rsidRDefault="00A81B10" w:rsidP="00B36E4A">
            <w:pPr>
              <w:spacing w:beforeLines="60" w:before="144" w:afterLines="60" w:after="144"/>
              <w:ind w:left="743" w:hanging="743"/>
              <w:rPr>
                <w:rFonts w:ascii="Calibri" w:hAnsi="Calibri"/>
                <w:sz w:val="18"/>
                <w:szCs w:val="18"/>
              </w:rPr>
            </w:pPr>
            <w:r w:rsidRPr="00B54EC5">
              <w:rPr>
                <w:rFonts w:ascii="Calibri" w:hAnsi="Calibri"/>
                <w:b/>
                <w:sz w:val="18"/>
                <w:szCs w:val="18"/>
              </w:rPr>
              <w:t>WG</w:t>
            </w:r>
            <w:r w:rsidR="005047D1">
              <w:rPr>
                <w:rFonts w:ascii="Calibri" w:hAnsi="Calibri"/>
                <w:b/>
                <w:sz w:val="18"/>
                <w:szCs w:val="18"/>
              </w:rPr>
              <w:t>3</w:t>
            </w:r>
            <w:r w:rsidRPr="00B54EC5">
              <w:rPr>
                <w:rFonts w:ascii="Calibri" w:hAnsi="Calibri"/>
                <w:b/>
                <w:sz w:val="18"/>
                <w:szCs w:val="18"/>
              </w:rPr>
              <w:t xml:space="preserve"> </w:t>
            </w:r>
            <w:r w:rsidR="00BC066D">
              <w:rPr>
                <w:rFonts w:ascii="Calibri" w:hAnsi="Calibri"/>
                <w:b/>
                <w:sz w:val="18"/>
                <w:szCs w:val="18"/>
              </w:rPr>
              <w:t>Emerging Technologies</w:t>
            </w:r>
          </w:p>
        </w:tc>
        <w:tc>
          <w:tcPr>
            <w:tcW w:w="114" w:type="pct"/>
            <w:shd w:val="clear" w:color="auto" w:fill="DBE5F1" w:themeFill="accent1" w:themeFillTint="33"/>
          </w:tcPr>
          <w:p w14:paraId="27D60354"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shd w:val="clear" w:color="auto" w:fill="DBE5F1" w:themeFill="accent1" w:themeFillTint="33"/>
            <w:vAlign w:val="center"/>
          </w:tcPr>
          <w:p w14:paraId="76B44286" w14:textId="01655762" w:rsidR="00A81B10" w:rsidRPr="00B54EC5" w:rsidRDefault="00A81B10" w:rsidP="00B36E4A">
            <w:pPr>
              <w:keepLines/>
              <w:spacing w:beforeLines="60" w:before="144" w:afterLines="60" w:after="144"/>
              <w:jc w:val="center"/>
              <w:rPr>
                <w:rFonts w:ascii="Calibri" w:hAnsi="Calibri"/>
                <w:sz w:val="18"/>
                <w:szCs w:val="18"/>
              </w:rPr>
            </w:pPr>
          </w:p>
        </w:tc>
        <w:tc>
          <w:tcPr>
            <w:tcW w:w="456" w:type="pct"/>
            <w:shd w:val="clear" w:color="auto" w:fill="DBE5F1" w:themeFill="accent1" w:themeFillTint="33"/>
            <w:vAlign w:val="center"/>
          </w:tcPr>
          <w:p w14:paraId="7C690BA8" w14:textId="77777777" w:rsidR="00A81B10" w:rsidRPr="00B54EC5" w:rsidRDefault="00A81B10" w:rsidP="00B36E4A">
            <w:pPr>
              <w:keepLines/>
              <w:spacing w:beforeLines="60" w:before="144" w:afterLines="60" w:after="144"/>
              <w:jc w:val="center"/>
              <w:rPr>
                <w:rFonts w:ascii="Calibri" w:hAnsi="Calibri"/>
                <w:sz w:val="18"/>
                <w:szCs w:val="18"/>
              </w:rPr>
            </w:pPr>
          </w:p>
        </w:tc>
        <w:tc>
          <w:tcPr>
            <w:tcW w:w="409" w:type="pct"/>
            <w:shd w:val="clear" w:color="auto" w:fill="DBE5F1" w:themeFill="accent1" w:themeFillTint="33"/>
            <w:vAlign w:val="center"/>
          </w:tcPr>
          <w:p w14:paraId="64F12B55" w14:textId="77777777" w:rsidR="00A81B10" w:rsidRPr="00B54EC5" w:rsidRDefault="00A81B10" w:rsidP="00B36E4A">
            <w:pPr>
              <w:keepLines/>
              <w:spacing w:beforeLines="60" w:before="144" w:afterLines="60" w:after="144"/>
              <w:jc w:val="center"/>
              <w:rPr>
                <w:rFonts w:ascii="Calibri" w:hAnsi="Calibri"/>
                <w:sz w:val="18"/>
                <w:szCs w:val="18"/>
              </w:rPr>
            </w:pPr>
          </w:p>
        </w:tc>
        <w:tc>
          <w:tcPr>
            <w:tcW w:w="485" w:type="pct"/>
            <w:shd w:val="clear" w:color="auto" w:fill="DBE5F1" w:themeFill="accent1" w:themeFillTint="33"/>
            <w:vAlign w:val="center"/>
          </w:tcPr>
          <w:p w14:paraId="13184D19"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p>
        </w:tc>
        <w:tc>
          <w:tcPr>
            <w:tcW w:w="371" w:type="pct"/>
            <w:shd w:val="clear" w:color="auto" w:fill="DBE5F1" w:themeFill="accent1" w:themeFillTint="33"/>
            <w:vAlign w:val="center"/>
          </w:tcPr>
          <w:p w14:paraId="26527D2B" w14:textId="77777777" w:rsidR="00A81B10" w:rsidRPr="00B54EC5" w:rsidRDefault="00A81B10" w:rsidP="00B36E4A">
            <w:pPr>
              <w:spacing w:beforeLines="60" w:before="144" w:afterLines="60" w:after="144"/>
              <w:jc w:val="center"/>
              <w:rPr>
                <w:rFonts w:ascii="Calibri" w:eastAsia="MS Mincho" w:hAnsi="Calibri" w:cs="MS Mincho"/>
                <w:color w:val="000000"/>
                <w:sz w:val="18"/>
                <w:szCs w:val="18"/>
              </w:rPr>
            </w:pPr>
          </w:p>
        </w:tc>
        <w:tc>
          <w:tcPr>
            <w:tcW w:w="259" w:type="pct"/>
            <w:shd w:val="clear" w:color="auto" w:fill="DBE5F1" w:themeFill="accent1" w:themeFillTint="33"/>
            <w:vAlign w:val="center"/>
          </w:tcPr>
          <w:p w14:paraId="4598A03B"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p>
        </w:tc>
        <w:tc>
          <w:tcPr>
            <w:tcW w:w="523" w:type="pct"/>
            <w:shd w:val="clear" w:color="auto" w:fill="DBE5F1" w:themeFill="accent1" w:themeFillTint="33"/>
            <w:vAlign w:val="center"/>
          </w:tcPr>
          <w:p w14:paraId="0B47C776" w14:textId="77777777"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650706BE" w14:textId="77777777" w:rsidTr="00440C3D">
        <w:trPr>
          <w:cantSplit/>
        </w:trPr>
        <w:tc>
          <w:tcPr>
            <w:tcW w:w="461" w:type="pct"/>
          </w:tcPr>
          <w:p w14:paraId="443FF595" w14:textId="55E87613" w:rsidR="00A81B10" w:rsidRPr="00B54EC5" w:rsidRDefault="00BC066D" w:rsidP="00B36E4A">
            <w:pPr>
              <w:keepLines/>
              <w:spacing w:beforeLines="60" w:before="144" w:afterLines="60" w:after="144"/>
              <w:ind w:left="454" w:hanging="454"/>
              <w:rPr>
                <w:rFonts w:ascii="Calibri" w:hAnsi="Calibri"/>
                <w:sz w:val="18"/>
                <w:szCs w:val="18"/>
              </w:rPr>
            </w:pPr>
            <w:r>
              <w:rPr>
                <w:rFonts w:ascii="Calibri" w:hAnsi="Calibri"/>
                <w:sz w:val="18"/>
                <w:szCs w:val="18"/>
              </w:rPr>
              <w:t>1</w:t>
            </w:r>
          </w:p>
        </w:tc>
        <w:tc>
          <w:tcPr>
            <w:tcW w:w="1526" w:type="pct"/>
            <w:vAlign w:val="center"/>
          </w:tcPr>
          <w:p w14:paraId="49EA5B28" w14:textId="70EDB29C" w:rsidR="00A81B10" w:rsidRPr="00B54EC5" w:rsidRDefault="00AB1B25" w:rsidP="00B36E4A">
            <w:pPr>
              <w:keepLines/>
              <w:spacing w:beforeLines="60" w:before="144" w:afterLines="60" w:after="144"/>
              <w:ind w:left="454" w:hanging="454"/>
              <w:rPr>
                <w:rFonts w:ascii="Calibri" w:hAnsi="Calibri"/>
                <w:sz w:val="18"/>
                <w:szCs w:val="18"/>
              </w:rPr>
            </w:pPr>
            <w:r>
              <w:rPr>
                <w:rFonts w:ascii="Calibri" w:hAnsi="Calibri"/>
                <w:sz w:val="18"/>
                <w:szCs w:val="18"/>
              </w:rPr>
              <w:t>3GPP</w:t>
            </w:r>
            <w:r w:rsidR="003F4857">
              <w:rPr>
                <w:rFonts w:ascii="Calibri" w:hAnsi="Calibri"/>
                <w:sz w:val="18"/>
                <w:szCs w:val="18"/>
              </w:rPr>
              <w:t xml:space="preserve"> – 5G</w:t>
            </w:r>
          </w:p>
        </w:tc>
        <w:tc>
          <w:tcPr>
            <w:tcW w:w="114" w:type="pct"/>
          </w:tcPr>
          <w:p w14:paraId="390D01B7"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3EB7F768" w14:textId="43A88E90" w:rsidR="00A81B10" w:rsidRPr="00B54EC5" w:rsidRDefault="00BC066D" w:rsidP="00B36E4A">
            <w:pPr>
              <w:keepLines/>
              <w:spacing w:beforeLines="60" w:before="144" w:afterLines="60" w:after="144"/>
              <w:jc w:val="center"/>
              <w:rPr>
                <w:rFonts w:ascii="Calibri" w:hAnsi="Calibri"/>
                <w:sz w:val="18"/>
                <w:szCs w:val="18"/>
              </w:rPr>
            </w:pPr>
            <w:r>
              <w:rPr>
                <w:rFonts w:ascii="Calibri" w:hAnsi="Calibri"/>
                <w:sz w:val="18"/>
                <w:szCs w:val="18"/>
              </w:rPr>
              <w:t>22</w:t>
            </w:r>
          </w:p>
        </w:tc>
        <w:tc>
          <w:tcPr>
            <w:tcW w:w="456" w:type="pct"/>
            <w:vAlign w:val="center"/>
          </w:tcPr>
          <w:p w14:paraId="329B1D82" w14:textId="105E480B" w:rsidR="00A81B10" w:rsidRPr="00B54EC5" w:rsidRDefault="003F4857" w:rsidP="00B36E4A">
            <w:pPr>
              <w:keepLines/>
              <w:spacing w:beforeLines="60" w:before="144" w:afterLines="60" w:after="144"/>
              <w:jc w:val="center"/>
              <w:rPr>
                <w:rFonts w:ascii="Calibri" w:hAnsi="Calibri"/>
                <w:sz w:val="18"/>
                <w:szCs w:val="18"/>
              </w:rPr>
            </w:pPr>
            <w:r>
              <w:rPr>
                <w:rFonts w:ascii="Calibri" w:hAnsi="Calibri"/>
                <w:sz w:val="18"/>
                <w:szCs w:val="18"/>
              </w:rPr>
              <w:t>24</w:t>
            </w:r>
          </w:p>
        </w:tc>
        <w:tc>
          <w:tcPr>
            <w:tcW w:w="409" w:type="pct"/>
            <w:vAlign w:val="center"/>
          </w:tcPr>
          <w:p w14:paraId="03C7DE12"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663361520"/>
            <w14:checkbox>
              <w14:checked w14:val="0"/>
              <w14:checkedState w14:val="2612" w14:font="MS Gothic"/>
              <w14:uncheckedState w14:val="2610" w14:font="MS Gothic"/>
            </w14:checkbox>
          </w:sdtPr>
          <w:sdtEndPr/>
          <w:sdtContent>
            <w:tc>
              <w:tcPr>
                <w:tcW w:w="485" w:type="pct"/>
                <w:shd w:val="clear" w:color="auto" w:fill="auto"/>
                <w:vAlign w:val="center"/>
              </w:tcPr>
              <w:p w14:paraId="259F03D9" w14:textId="17D3882C" w:rsidR="00A81B10" w:rsidRPr="00B54EC5" w:rsidRDefault="00BC066D" w:rsidP="00B36E4A">
                <w:pPr>
                  <w:spacing w:beforeLines="60" w:before="144" w:afterLines="60" w:after="144"/>
                  <w:jc w:val="center"/>
                  <w:rPr>
                    <w:rFonts w:ascii="Calibri" w:eastAsia="MS Gothic" w:hAnsi="Calibri" w:cs="MS Gothic"/>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1621214177"/>
            <w14:checkbox>
              <w14:checked w14:val="0"/>
              <w14:checkedState w14:val="2612" w14:font="MS Gothic"/>
              <w14:uncheckedState w14:val="2610" w14:font="MS Gothic"/>
            </w14:checkbox>
          </w:sdtPr>
          <w:sdtEndPr/>
          <w:sdtContent>
            <w:tc>
              <w:tcPr>
                <w:tcW w:w="371" w:type="pct"/>
                <w:vAlign w:val="center"/>
              </w:tcPr>
              <w:p w14:paraId="60637538" w14:textId="77777777" w:rsidR="00A81B10" w:rsidRPr="00B54EC5" w:rsidRDefault="00A81B10" w:rsidP="00B36E4A">
                <w:pPr>
                  <w:spacing w:beforeLines="60" w:before="144" w:afterLines="60" w:after="144"/>
                  <w:jc w:val="center"/>
                  <w:rPr>
                    <w:rFonts w:ascii="Calibri" w:eastAsia="MS Mincho" w:hAnsi="Calibri" w:cs="MS Mincho"/>
                    <w:color w:val="000000"/>
                    <w:sz w:val="18"/>
                    <w:szCs w:val="18"/>
                  </w:rPr>
                </w:pPr>
                <w:r w:rsidRPr="00B54EC5">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987320899"/>
            <w14:checkbox>
              <w14:checked w14:val="0"/>
              <w14:checkedState w14:val="2612" w14:font="MS Gothic"/>
              <w14:uncheckedState w14:val="2610" w14:font="MS Gothic"/>
            </w14:checkbox>
          </w:sdtPr>
          <w:sdtEndPr/>
          <w:sdtContent>
            <w:tc>
              <w:tcPr>
                <w:tcW w:w="259" w:type="pct"/>
                <w:vAlign w:val="center"/>
              </w:tcPr>
              <w:p w14:paraId="6294D9EE"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03797195" w14:textId="135183A4"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26E1A869" w14:textId="77777777" w:rsidTr="00440C3D">
        <w:trPr>
          <w:cantSplit/>
        </w:trPr>
        <w:tc>
          <w:tcPr>
            <w:tcW w:w="461" w:type="pct"/>
          </w:tcPr>
          <w:p w14:paraId="497D693B" w14:textId="5206A499" w:rsidR="00A81B10" w:rsidRPr="00B54EC5" w:rsidRDefault="00BC066D" w:rsidP="00B36E4A">
            <w:pPr>
              <w:spacing w:beforeLines="60" w:before="144" w:afterLines="60" w:after="144"/>
              <w:contextualSpacing/>
              <w:rPr>
                <w:rFonts w:ascii="Calibri" w:hAnsi="Calibri"/>
                <w:sz w:val="18"/>
                <w:szCs w:val="18"/>
              </w:rPr>
            </w:pPr>
            <w:r>
              <w:rPr>
                <w:rFonts w:ascii="Calibri" w:hAnsi="Calibri"/>
                <w:sz w:val="18"/>
                <w:szCs w:val="18"/>
              </w:rPr>
              <w:t>2</w:t>
            </w:r>
          </w:p>
        </w:tc>
        <w:tc>
          <w:tcPr>
            <w:tcW w:w="1526" w:type="pct"/>
            <w:vAlign w:val="center"/>
          </w:tcPr>
          <w:p w14:paraId="599A87E8" w14:textId="67A1C50C" w:rsidR="00A81B10" w:rsidRPr="00B54EC5" w:rsidRDefault="003F4857" w:rsidP="00B36E4A">
            <w:pPr>
              <w:spacing w:beforeLines="60" w:before="144" w:afterLines="60" w:after="144"/>
              <w:contextualSpacing/>
              <w:rPr>
                <w:rFonts w:ascii="Calibri" w:hAnsi="Calibri"/>
                <w:sz w:val="18"/>
                <w:szCs w:val="18"/>
              </w:rPr>
            </w:pPr>
            <w:r>
              <w:rPr>
                <w:rFonts w:ascii="Calibri" w:hAnsi="Calibri"/>
                <w:sz w:val="18"/>
                <w:szCs w:val="18"/>
              </w:rPr>
              <w:t>3GPP – LTE (version ?)</w:t>
            </w:r>
          </w:p>
        </w:tc>
        <w:tc>
          <w:tcPr>
            <w:tcW w:w="114" w:type="pct"/>
          </w:tcPr>
          <w:p w14:paraId="1428D3F6"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185CA3CE" w14:textId="654B5C81" w:rsidR="00A81B10" w:rsidRPr="00B54EC5" w:rsidRDefault="003F4857" w:rsidP="00B36E4A">
            <w:pPr>
              <w:keepLines/>
              <w:spacing w:beforeLines="60" w:before="144" w:afterLines="60" w:after="144"/>
              <w:jc w:val="center"/>
              <w:rPr>
                <w:rFonts w:ascii="Calibri" w:hAnsi="Calibri"/>
                <w:sz w:val="18"/>
                <w:szCs w:val="18"/>
              </w:rPr>
            </w:pPr>
            <w:r>
              <w:rPr>
                <w:rFonts w:ascii="Calibri" w:hAnsi="Calibri"/>
                <w:sz w:val="18"/>
                <w:szCs w:val="18"/>
              </w:rPr>
              <w:t>23</w:t>
            </w:r>
          </w:p>
        </w:tc>
        <w:tc>
          <w:tcPr>
            <w:tcW w:w="456" w:type="pct"/>
            <w:vAlign w:val="center"/>
          </w:tcPr>
          <w:p w14:paraId="3504C51E" w14:textId="3D695440" w:rsidR="00A81B10" w:rsidRPr="00B54EC5" w:rsidRDefault="003F4857" w:rsidP="00B36E4A">
            <w:pPr>
              <w:keepLines/>
              <w:spacing w:beforeLines="60" w:before="144" w:afterLines="60" w:after="144"/>
              <w:jc w:val="center"/>
              <w:rPr>
                <w:rFonts w:ascii="Calibri" w:hAnsi="Calibri"/>
                <w:sz w:val="18"/>
                <w:szCs w:val="18"/>
              </w:rPr>
            </w:pPr>
            <w:r>
              <w:rPr>
                <w:rFonts w:ascii="Calibri" w:hAnsi="Calibri"/>
                <w:sz w:val="18"/>
                <w:szCs w:val="18"/>
              </w:rPr>
              <w:t>24</w:t>
            </w:r>
          </w:p>
        </w:tc>
        <w:tc>
          <w:tcPr>
            <w:tcW w:w="409" w:type="pct"/>
            <w:vAlign w:val="center"/>
          </w:tcPr>
          <w:p w14:paraId="130ADAFB"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2038299736"/>
            <w14:checkbox>
              <w14:checked w14:val="0"/>
              <w14:checkedState w14:val="2612" w14:font="MS Gothic"/>
              <w14:uncheckedState w14:val="2610" w14:font="MS Gothic"/>
            </w14:checkbox>
          </w:sdtPr>
          <w:sdtEndPr/>
          <w:sdtContent>
            <w:tc>
              <w:tcPr>
                <w:tcW w:w="485" w:type="pct"/>
                <w:shd w:val="clear" w:color="auto" w:fill="auto"/>
                <w:vAlign w:val="center"/>
              </w:tcPr>
              <w:p w14:paraId="227F82D0" w14:textId="340A4BBF" w:rsidR="00A81B10" w:rsidRPr="00B54EC5" w:rsidRDefault="00BC066D" w:rsidP="00B36E4A">
                <w:pPr>
                  <w:spacing w:beforeLines="60" w:before="144" w:afterLines="60" w:after="144"/>
                  <w:jc w:val="center"/>
                  <w:rPr>
                    <w:rFonts w:ascii="Calibri" w:eastAsia="MS Gothic" w:hAnsi="Calibri" w:cs="MS Gothic"/>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915436586"/>
            <w14:checkbox>
              <w14:checked w14:val="0"/>
              <w14:checkedState w14:val="2612" w14:font="MS Gothic"/>
              <w14:uncheckedState w14:val="2610" w14:font="MS Gothic"/>
            </w14:checkbox>
          </w:sdtPr>
          <w:sdtEndPr/>
          <w:sdtContent>
            <w:tc>
              <w:tcPr>
                <w:tcW w:w="371" w:type="pct"/>
                <w:vAlign w:val="center"/>
              </w:tcPr>
              <w:p w14:paraId="10CA1ED0" w14:textId="77777777" w:rsidR="00A81B10" w:rsidRPr="00B54EC5" w:rsidRDefault="00A81B10" w:rsidP="00B36E4A">
                <w:pPr>
                  <w:spacing w:beforeLines="60" w:before="144" w:afterLines="60" w:after="144"/>
                  <w:jc w:val="center"/>
                  <w:rPr>
                    <w:rFonts w:ascii="Calibri" w:eastAsia="MS Mincho" w:hAnsi="Calibri" w:cs="MS Mincho"/>
                    <w:color w:val="000000"/>
                    <w:sz w:val="18"/>
                    <w:szCs w:val="18"/>
                  </w:rPr>
                </w:pPr>
                <w:r w:rsidRPr="00B54EC5">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815564244"/>
            <w14:checkbox>
              <w14:checked w14:val="0"/>
              <w14:checkedState w14:val="2612" w14:font="MS Gothic"/>
              <w14:uncheckedState w14:val="2610" w14:font="MS Gothic"/>
            </w14:checkbox>
          </w:sdtPr>
          <w:sdtEndPr/>
          <w:sdtContent>
            <w:tc>
              <w:tcPr>
                <w:tcW w:w="259" w:type="pct"/>
                <w:vAlign w:val="center"/>
              </w:tcPr>
              <w:p w14:paraId="350CBC59"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44A2714E" w14:textId="3933ED1D"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1783FAB5" w14:textId="77777777" w:rsidTr="00440C3D">
        <w:trPr>
          <w:cantSplit/>
        </w:trPr>
        <w:tc>
          <w:tcPr>
            <w:tcW w:w="461" w:type="pct"/>
          </w:tcPr>
          <w:p w14:paraId="4AA593D3" w14:textId="63E5586C" w:rsidR="00A81B10" w:rsidRPr="00B54EC5" w:rsidRDefault="00BC066D" w:rsidP="00B36E4A">
            <w:pPr>
              <w:spacing w:beforeLines="60" w:before="144" w:afterLines="60" w:after="144"/>
              <w:contextualSpacing/>
              <w:rPr>
                <w:rFonts w:ascii="Calibri" w:hAnsi="Calibri"/>
                <w:sz w:val="18"/>
                <w:szCs w:val="18"/>
              </w:rPr>
            </w:pPr>
            <w:r>
              <w:rPr>
                <w:rFonts w:ascii="Calibri" w:hAnsi="Calibri"/>
                <w:sz w:val="18"/>
                <w:szCs w:val="18"/>
              </w:rPr>
              <w:t>3</w:t>
            </w:r>
          </w:p>
        </w:tc>
        <w:tc>
          <w:tcPr>
            <w:tcW w:w="1526" w:type="pct"/>
            <w:vAlign w:val="center"/>
          </w:tcPr>
          <w:p w14:paraId="28669B0F" w14:textId="77777777" w:rsidR="00A81B10" w:rsidRPr="00B54EC5" w:rsidRDefault="00A81B10" w:rsidP="00BC066D">
            <w:pPr>
              <w:spacing w:beforeLines="60" w:before="144" w:afterLines="60" w:after="144"/>
              <w:contextualSpacing/>
              <w:rPr>
                <w:rFonts w:ascii="Calibri" w:hAnsi="Calibri"/>
                <w:sz w:val="18"/>
                <w:szCs w:val="18"/>
              </w:rPr>
            </w:pPr>
          </w:p>
        </w:tc>
        <w:tc>
          <w:tcPr>
            <w:tcW w:w="114" w:type="pct"/>
          </w:tcPr>
          <w:p w14:paraId="3B4C57B0"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0357661F" w14:textId="7A423E7E" w:rsidR="00A81B10" w:rsidRPr="00B54EC5" w:rsidRDefault="00A81B10" w:rsidP="00B36E4A">
            <w:pPr>
              <w:keepLines/>
              <w:spacing w:beforeLines="60" w:before="144" w:afterLines="60" w:after="144"/>
              <w:jc w:val="center"/>
              <w:rPr>
                <w:rFonts w:ascii="Calibri" w:hAnsi="Calibri"/>
                <w:sz w:val="18"/>
                <w:szCs w:val="18"/>
              </w:rPr>
            </w:pPr>
          </w:p>
        </w:tc>
        <w:tc>
          <w:tcPr>
            <w:tcW w:w="456" w:type="pct"/>
            <w:vAlign w:val="center"/>
          </w:tcPr>
          <w:p w14:paraId="4AF5544E" w14:textId="6BC22FB5" w:rsidR="00A81B10" w:rsidRPr="00B54EC5" w:rsidRDefault="00A81B10" w:rsidP="00B36E4A">
            <w:pPr>
              <w:keepLines/>
              <w:spacing w:beforeLines="60" w:before="144" w:afterLines="60" w:after="144"/>
              <w:jc w:val="center"/>
              <w:rPr>
                <w:rFonts w:ascii="Calibri" w:hAnsi="Calibri"/>
                <w:sz w:val="18"/>
                <w:szCs w:val="18"/>
              </w:rPr>
            </w:pPr>
          </w:p>
        </w:tc>
        <w:tc>
          <w:tcPr>
            <w:tcW w:w="409" w:type="pct"/>
            <w:vAlign w:val="center"/>
          </w:tcPr>
          <w:p w14:paraId="40B01225"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317789538"/>
            <w14:checkbox>
              <w14:checked w14:val="0"/>
              <w14:checkedState w14:val="2612" w14:font="MS Gothic"/>
              <w14:uncheckedState w14:val="2610" w14:font="MS Gothic"/>
            </w14:checkbox>
          </w:sdtPr>
          <w:sdtEndPr/>
          <w:sdtContent>
            <w:tc>
              <w:tcPr>
                <w:tcW w:w="485" w:type="pct"/>
                <w:shd w:val="clear" w:color="auto" w:fill="auto"/>
                <w:vAlign w:val="center"/>
              </w:tcPr>
              <w:p w14:paraId="3DB4FF2A" w14:textId="21BC5953" w:rsidR="00A81B10" w:rsidRPr="00B54EC5" w:rsidRDefault="00BC066D" w:rsidP="00B36E4A">
                <w:pPr>
                  <w:spacing w:beforeLines="60" w:before="144" w:afterLines="60" w:after="144"/>
                  <w:jc w:val="center"/>
                  <w:rPr>
                    <w:rFonts w:ascii="Calibri" w:eastAsia="MS Gothic" w:hAnsi="Calibri" w:cs="MS Gothic"/>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1529324486"/>
            <w14:checkbox>
              <w14:checked w14:val="0"/>
              <w14:checkedState w14:val="2612" w14:font="MS Gothic"/>
              <w14:uncheckedState w14:val="2610" w14:font="MS Gothic"/>
            </w14:checkbox>
          </w:sdtPr>
          <w:sdtEndPr/>
          <w:sdtContent>
            <w:tc>
              <w:tcPr>
                <w:tcW w:w="371" w:type="pct"/>
                <w:vAlign w:val="center"/>
              </w:tcPr>
              <w:p w14:paraId="63ADD369" w14:textId="77777777" w:rsidR="00A81B10" w:rsidRPr="00B54EC5" w:rsidRDefault="00A81B10" w:rsidP="00B36E4A">
                <w:pPr>
                  <w:spacing w:beforeLines="60" w:before="144" w:afterLines="60" w:after="144"/>
                  <w:jc w:val="center"/>
                  <w:rPr>
                    <w:rFonts w:ascii="Calibri" w:eastAsia="MS Mincho" w:hAnsi="Calibri" w:cs="MS Mincho"/>
                    <w:color w:val="000000"/>
                    <w:sz w:val="18"/>
                    <w:szCs w:val="18"/>
                  </w:rPr>
                </w:pPr>
                <w:r w:rsidRPr="00B54EC5">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913883923"/>
            <w14:checkbox>
              <w14:checked w14:val="0"/>
              <w14:checkedState w14:val="2612" w14:font="MS Gothic"/>
              <w14:uncheckedState w14:val="2610" w14:font="MS Gothic"/>
            </w14:checkbox>
          </w:sdtPr>
          <w:sdtEndPr/>
          <w:sdtContent>
            <w:tc>
              <w:tcPr>
                <w:tcW w:w="259" w:type="pct"/>
                <w:vAlign w:val="center"/>
              </w:tcPr>
              <w:p w14:paraId="1E94453A"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393092FE" w14:textId="181C56C4"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64A968D1" w14:textId="77777777" w:rsidTr="00440C3D">
        <w:trPr>
          <w:cantSplit/>
        </w:trPr>
        <w:tc>
          <w:tcPr>
            <w:tcW w:w="461" w:type="pct"/>
          </w:tcPr>
          <w:p w14:paraId="1DF1902B" w14:textId="5F2BDCAC" w:rsidR="00A81B10" w:rsidRPr="00B54EC5" w:rsidRDefault="00BC066D" w:rsidP="00B36E4A">
            <w:pPr>
              <w:spacing w:beforeLines="60" w:before="144" w:afterLines="60" w:after="144"/>
              <w:contextualSpacing/>
              <w:rPr>
                <w:rFonts w:ascii="Calibri" w:hAnsi="Calibri"/>
                <w:sz w:val="18"/>
                <w:szCs w:val="18"/>
              </w:rPr>
            </w:pPr>
            <w:r>
              <w:rPr>
                <w:rFonts w:ascii="Calibri" w:hAnsi="Calibri"/>
                <w:sz w:val="18"/>
                <w:szCs w:val="18"/>
              </w:rPr>
              <w:t>4</w:t>
            </w:r>
          </w:p>
        </w:tc>
        <w:tc>
          <w:tcPr>
            <w:tcW w:w="1526" w:type="pct"/>
            <w:vAlign w:val="center"/>
          </w:tcPr>
          <w:p w14:paraId="3D35C2D4" w14:textId="13F960B0" w:rsidR="00A81B10" w:rsidRPr="00B54EC5" w:rsidRDefault="00A81B10" w:rsidP="00B36E4A">
            <w:pPr>
              <w:spacing w:beforeLines="60" w:before="144" w:afterLines="60" w:after="144"/>
              <w:contextualSpacing/>
              <w:rPr>
                <w:rFonts w:ascii="Calibri" w:hAnsi="Calibri"/>
                <w:sz w:val="18"/>
                <w:szCs w:val="18"/>
              </w:rPr>
            </w:pPr>
          </w:p>
        </w:tc>
        <w:tc>
          <w:tcPr>
            <w:tcW w:w="114" w:type="pct"/>
          </w:tcPr>
          <w:p w14:paraId="1BA78F06"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52800705" w14:textId="5A64541E" w:rsidR="00A81B10" w:rsidRPr="00B54EC5" w:rsidRDefault="00A81B10" w:rsidP="00B36E4A">
            <w:pPr>
              <w:keepLines/>
              <w:spacing w:beforeLines="60" w:before="144" w:afterLines="60" w:after="144"/>
              <w:jc w:val="center"/>
              <w:rPr>
                <w:rFonts w:ascii="Calibri" w:hAnsi="Calibri"/>
                <w:sz w:val="18"/>
                <w:szCs w:val="18"/>
              </w:rPr>
            </w:pPr>
          </w:p>
        </w:tc>
        <w:tc>
          <w:tcPr>
            <w:tcW w:w="456" w:type="pct"/>
            <w:vAlign w:val="center"/>
          </w:tcPr>
          <w:p w14:paraId="149A3A03" w14:textId="13AD31E9" w:rsidR="00A81B10" w:rsidRPr="00B54EC5" w:rsidRDefault="00A81B10" w:rsidP="00B36E4A">
            <w:pPr>
              <w:keepLines/>
              <w:spacing w:beforeLines="60" w:before="144" w:afterLines="60" w:after="144"/>
              <w:jc w:val="center"/>
              <w:rPr>
                <w:rFonts w:ascii="Calibri" w:hAnsi="Calibri"/>
                <w:sz w:val="18"/>
                <w:szCs w:val="18"/>
              </w:rPr>
            </w:pPr>
          </w:p>
        </w:tc>
        <w:tc>
          <w:tcPr>
            <w:tcW w:w="409" w:type="pct"/>
            <w:vAlign w:val="center"/>
          </w:tcPr>
          <w:p w14:paraId="7BB04DD8" w14:textId="6973684A"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801217564"/>
            <w14:checkbox>
              <w14:checked w14:val="0"/>
              <w14:checkedState w14:val="2612" w14:font="MS Gothic"/>
              <w14:uncheckedState w14:val="2610" w14:font="MS Gothic"/>
            </w14:checkbox>
          </w:sdtPr>
          <w:sdtEndPr/>
          <w:sdtContent>
            <w:tc>
              <w:tcPr>
                <w:tcW w:w="485" w:type="pct"/>
                <w:shd w:val="clear" w:color="auto" w:fill="auto"/>
                <w:vAlign w:val="center"/>
              </w:tcPr>
              <w:p w14:paraId="35A73F9F" w14:textId="5B9045B1" w:rsidR="00A81B10" w:rsidRPr="00B54EC5" w:rsidRDefault="00BC066D" w:rsidP="00B36E4A">
                <w:pPr>
                  <w:spacing w:beforeLines="60" w:before="144" w:afterLines="60" w:after="144"/>
                  <w:jc w:val="center"/>
                  <w:rPr>
                    <w:rFonts w:ascii="Calibri" w:eastAsia="MS Gothic" w:hAnsi="Calibri" w:cs="MS Gothic"/>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332649837"/>
            <w14:checkbox>
              <w14:checked w14:val="0"/>
              <w14:checkedState w14:val="2612" w14:font="MS Gothic"/>
              <w14:uncheckedState w14:val="2610" w14:font="MS Gothic"/>
            </w14:checkbox>
          </w:sdtPr>
          <w:sdtEndPr/>
          <w:sdtContent>
            <w:tc>
              <w:tcPr>
                <w:tcW w:w="371" w:type="pct"/>
                <w:vAlign w:val="center"/>
              </w:tcPr>
              <w:p w14:paraId="6C407CD1" w14:textId="6972C768" w:rsidR="00A81B10" w:rsidRPr="00B54EC5" w:rsidRDefault="00A81B10" w:rsidP="00B36E4A">
                <w:pPr>
                  <w:spacing w:beforeLines="60" w:before="144" w:afterLines="60" w:after="144"/>
                  <w:jc w:val="center"/>
                  <w:rPr>
                    <w:rFonts w:ascii="Calibri" w:eastAsia="MS Mincho" w:hAnsi="Calibri" w:cs="MS Mincho"/>
                    <w:color w:val="000000"/>
                    <w:sz w:val="18"/>
                    <w:szCs w:val="18"/>
                  </w:rPr>
                </w:pPr>
                <w:r w:rsidRPr="00B54EC5">
                  <w:rPr>
                    <w:rFonts w:ascii="MS Mincho" w:eastAsia="MS Mincho" w:hAnsi="MS Mincho" w:hint="eastAsia"/>
                    <w:color w:val="000000"/>
                    <w:sz w:val="18"/>
                    <w:szCs w:val="18"/>
                  </w:rPr>
                  <w:t>☐</w:t>
                </w:r>
              </w:p>
            </w:tc>
          </w:sdtContent>
        </w:sdt>
        <w:sdt>
          <w:sdtPr>
            <w:rPr>
              <w:rFonts w:ascii="Calibri" w:hAnsi="Calibri"/>
              <w:color w:val="000000"/>
              <w:sz w:val="18"/>
              <w:szCs w:val="18"/>
            </w:rPr>
            <w:id w:val="659825071"/>
            <w14:checkbox>
              <w14:checked w14:val="0"/>
              <w14:checkedState w14:val="2612" w14:font="MS Gothic"/>
              <w14:uncheckedState w14:val="2610" w14:font="MS Gothic"/>
            </w14:checkbox>
          </w:sdtPr>
          <w:sdtEndPr/>
          <w:sdtContent>
            <w:tc>
              <w:tcPr>
                <w:tcW w:w="259" w:type="pct"/>
                <w:vAlign w:val="center"/>
              </w:tcPr>
              <w:p w14:paraId="010157C3"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2B9094CE" w14:textId="12395FE4"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718A100A" w14:textId="77777777" w:rsidTr="00440C3D">
        <w:trPr>
          <w:cantSplit/>
        </w:trPr>
        <w:tc>
          <w:tcPr>
            <w:tcW w:w="461" w:type="pct"/>
          </w:tcPr>
          <w:p w14:paraId="1396C515" w14:textId="30BD9EFB" w:rsidR="00A81B10" w:rsidRPr="00B54EC5" w:rsidRDefault="00BC066D" w:rsidP="00B36E4A">
            <w:pPr>
              <w:spacing w:beforeLines="60" w:before="144" w:afterLines="60" w:after="144"/>
              <w:contextualSpacing/>
              <w:rPr>
                <w:rFonts w:ascii="Calibri" w:hAnsi="Calibri"/>
                <w:sz w:val="18"/>
                <w:szCs w:val="18"/>
              </w:rPr>
            </w:pPr>
            <w:r>
              <w:rPr>
                <w:rFonts w:ascii="Calibri" w:hAnsi="Calibri"/>
                <w:sz w:val="18"/>
                <w:szCs w:val="18"/>
              </w:rPr>
              <w:t>5</w:t>
            </w:r>
          </w:p>
        </w:tc>
        <w:tc>
          <w:tcPr>
            <w:tcW w:w="1526" w:type="pct"/>
            <w:vAlign w:val="center"/>
          </w:tcPr>
          <w:p w14:paraId="40DBC8DE" w14:textId="77777777" w:rsidR="00A81B10" w:rsidRPr="00B54EC5" w:rsidRDefault="00A81B10" w:rsidP="00B36E4A">
            <w:pPr>
              <w:spacing w:beforeLines="60" w:before="144" w:afterLines="60" w:after="144"/>
              <w:ind w:left="743" w:hanging="743"/>
              <w:rPr>
                <w:rFonts w:ascii="Calibri" w:hAnsi="Calibri"/>
                <w:sz w:val="18"/>
                <w:szCs w:val="18"/>
              </w:rPr>
            </w:pPr>
          </w:p>
        </w:tc>
        <w:tc>
          <w:tcPr>
            <w:tcW w:w="114" w:type="pct"/>
          </w:tcPr>
          <w:p w14:paraId="12673E41"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4AB5BB66" w14:textId="55FBF5EA" w:rsidR="00A81B10" w:rsidRPr="00B54EC5" w:rsidRDefault="00A81B10" w:rsidP="00B36E4A">
            <w:pPr>
              <w:keepLines/>
              <w:spacing w:beforeLines="60" w:before="144" w:afterLines="60" w:after="144"/>
              <w:jc w:val="center"/>
              <w:rPr>
                <w:rFonts w:ascii="Calibri" w:hAnsi="Calibri"/>
                <w:sz w:val="18"/>
                <w:szCs w:val="18"/>
              </w:rPr>
            </w:pPr>
          </w:p>
        </w:tc>
        <w:tc>
          <w:tcPr>
            <w:tcW w:w="456" w:type="pct"/>
            <w:vAlign w:val="center"/>
          </w:tcPr>
          <w:p w14:paraId="38E30E39" w14:textId="7660748F" w:rsidR="00A81B10" w:rsidRPr="00B54EC5" w:rsidRDefault="00A81B10" w:rsidP="00B36E4A">
            <w:pPr>
              <w:keepLines/>
              <w:spacing w:beforeLines="60" w:before="144" w:afterLines="60" w:after="144"/>
              <w:jc w:val="center"/>
              <w:rPr>
                <w:rFonts w:ascii="Calibri" w:hAnsi="Calibri"/>
                <w:sz w:val="18"/>
                <w:szCs w:val="18"/>
              </w:rPr>
            </w:pPr>
          </w:p>
        </w:tc>
        <w:tc>
          <w:tcPr>
            <w:tcW w:w="409" w:type="pct"/>
            <w:vAlign w:val="center"/>
          </w:tcPr>
          <w:p w14:paraId="79A57632"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912156583"/>
            <w14:checkbox>
              <w14:checked w14:val="0"/>
              <w14:checkedState w14:val="2612" w14:font="MS Gothic"/>
              <w14:uncheckedState w14:val="2610" w14:font="MS Gothic"/>
            </w14:checkbox>
          </w:sdtPr>
          <w:sdtEndPr/>
          <w:sdtContent>
            <w:tc>
              <w:tcPr>
                <w:tcW w:w="485" w:type="pct"/>
                <w:shd w:val="clear" w:color="auto" w:fill="auto"/>
                <w:vAlign w:val="center"/>
              </w:tcPr>
              <w:p w14:paraId="5BB46608" w14:textId="77A2CFC5" w:rsidR="00A81B10" w:rsidRPr="00B54EC5" w:rsidRDefault="00BC066D" w:rsidP="00B36E4A">
                <w:pPr>
                  <w:spacing w:beforeLines="60" w:before="144" w:afterLines="60" w:after="144"/>
                  <w:jc w:val="center"/>
                  <w:rPr>
                    <w:rFonts w:ascii="Calibri" w:eastAsia="MS Gothic" w:hAnsi="Calibri" w:cs="MS Gothic"/>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1587529919"/>
            <w14:checkbox>
              <w14:checked w14:val="0"/>
              <w14:checkedState w14:val="2612" w14:font="MS Gothic"/>
              <w14:uncheckedState w14:val="2610" w14:font="MS Gothic"/>
            </w14:checkbox>
          </w:sdtPr>
          <w:sdtEndPr/>
          <w:sdtContent>
            <w:tc>
              <w:tcPr>
                <w:tcW w:w="371" w:type="pct"/>
                <w:vAlign w:val="center"/>
              </w:tcPr>
              <w:p w14:paraId="32BB2323" w14:textId="77777777" w:rsidR="00A81B10" w:rsidRPr="00B54EC5" w:rsidRDefault="00A81B10" w:rsidP="00B36E4A">
                <w:pPr>
                  <w:spacing w:beforeLines="60" w:before="144" w:afterLines="60" w:after="144"/>
                  <w:jc w:val="center"/>
                  <w:rPr>
                    <w:rFonts w:ascii="Calibri" w:eastAsia="MS Mincho" w:hAnsi="Calibri" w:cs="MS Mincho"/>
                    <w:color w:val="000000"/>
                    <w:sz w:val="18"/>
                    <w:szCs w:val="18"/>
                  </w:rPr>
                </w:pPr>
                <w:r w:rsidRPr="00B54EC5">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202989699"/>
            <w14:checkbox>
              <w14:checked w14:val="0"/>
              <w14:checkedState w14:val="2612" w14:font="MS Gothic"/>
              <w14:uncheckedState w14:val="2610" w14:font="MS Gothic"/>
            </w14:checkbox>
          </w:sdtPr>
          <w:sdtEndPr/>
          <w:sdtContent>
            <w:tc>
              <w:tcPr>
                <w:tcW w:w="259" w:type="pct"/>
                <w:vAlign w:val="center"/>
              </w:tcPr>
              <w:p w14:paraId="503FD493"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3BCAE398" w14:textId="3E207AA1"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1778EBEA" w14:textId="77777777" w:rsidTr="00440C3D">
        <w:trPr>
          <w:cantSplit/>
        </w:trPr>
        <w:tc>
          <w:tcPr>
            <w:tcW w:w="461" w:type="pct"/>
          </w:tcPr>
          <w:p w14:paraId="7880C0F5" w14:textId="7588DD9E" w:rsidR="00A81B10" w:rsidRPr="00B54EC5" w:rsidRDefault="00BC066D" w:rsidP="00B36E4A">
            <w:pPr>
              <w:spacing w:beforeLines="60" w:before="144" w:afterLines="60" w:after="144"/>
              <w:contextualSpacing/>
              <w:rPr>
                <w:rFonts w:ascii="Calibri" w:hAnsi="Calibri"/>
                <w:sz w:val="18"/>
                <w:szCs w:val="18"/>
              </w:rPr>
            </w:pPr>
            <w:r>
              <w:rPr>
                <w:rFonts w:ascii="Calibri" w:hAnsi="Calibri"/>
                <w:sz w:val="18"/>
                <w:szCs w:val="18"/>
              </w:rPr>
              <w:t>6</w:t>
            </w:r>
          </w:p>
        </w:tc>
        <w:tc>
          <w:tcPr>
            <w:tcW w:w="1526" w:type="pct"/>
            <w:vAlign w:val="center"/>
          </w:tcPr>
          <w:p w14:paraId="15C7416E" w14:textId="77777777" w:rsidR="00A81B10" w:rsidRPr="00B54EC5" w:rsidRDefault="00A81B10" w:rsidP="00BC066D">
            <w:pPr>
              <w:spacing w:beforeLines="60" w:before="144" w:afterLines="60" w:after="144"/>
              <w:contextualSpacing/>
              <w:rPr>
                <w:rFonts w:ascii="Calibri" w:hAnsi="Calibri"/>
                <w:sz w:val="18"/>
                <w:szCs w:val="18"/>
              </w:rPr>
            </w:pPr>
          </w:p>
        </w:tc>
        <w:tc>
          <w:tcPr>
            <w:tcW w:w="114" w:type="pct"/>
          </w:tcPr>
          <w:p w14:paraId="36DE277E"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1825C612" w14:textId="3E15E4E1" w:rsidR="00A81B10" w:rsidRPr="00B54EC5" w:rsidRDefault="00A81B10" w:rsidP="00B36E4A">
            <w:pPr>
              <w:keepLines/>
              <w:spacing w:beforeLines="60" w:before="144" w:afterLines="60" w:after="144"/>
              <w:jc w:val="center"/>
              <w:rPr>
                <w:rFonts w:ascii="Calibri" w:hAnsi="Calibri"/>
                <w:sz w:val="18"/>
                <w:szCs w:val="18"/>
              </w:rPr>
            </w:pPr>
          </w:p>
        </w:tc>
        <w:tc>
          <w:tcPr>
            <w:tcW w:w="456" w:type="pct"/>
            <w:vAlign w:val="center"/>
          </w:tcPr>
          <w:p w14:paraId="7C2C6159" w14:textId="6D6485A3" w:rsidR="00A81B10" w:rsidRPr="00B54EC5" w:rsidRDefault="00A81B10" w:rsidP="00B36E4A">
            <w:pPr>
              <w:keepLines/>
              <w:spacing w:beforeLines="60" w:before="144" w:afterLines="60" w:after="144"/>
              <w:jc w:val="center"/>
              <w:rPr>
                <w:rFonts w:ascii="Calibri" w:hAnsi="Calibri"/>
                <w:sz w:val="18"/>
                <w:szCs w:val="18"/>
              </w:rPr>
            </w:pPr>
          </w:p>
        </w:tc>
        <w:tc>
          <w:tcPr>
            <w:tcW w:w="409" w:type="pct"/>
            <w:vAlign w:val="center"/>
          </w:tcPr>
          <w:p w14:paraId="4D9F981B"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505678467"/>
            <w14:checkbox>
              <w14:checked w14:val="0"/>
              <w14:checkedState w14:val="2612" w14:font="MS Gothic"/>
              <w14:uncheckedState w14:val="2610" w14:font="MS Gothic"/>
            </w14:checkbox>
          </w:sdtPr>
          <w:sdtEndPr/>
          <w:sdtContent>
            <w:tc>
              <w:tcPr>
                <w:tcW w:w="485" w:type="pct"/>
                <w:shd w:val="clear" w:color="auto" w:fill="auto"/>
                <w:vAlign w:val="center"/>
              </w:tcPr>
              <w:p w14:paraId="7E9B188D" w14:textId="3308CE62" w:rsidR="00A81B10" w:rsidRPr="00B54EC5" w:rsidRDefault="00BC066D" w:rsidP="00B36E4A">
                <w:pPr>
                  <w:spacing w:beforeLines="60" w:before="144" w:afterLines="60" w:after="144"/>
                  <w:jc w:val="center"/>
                  <w:rPr>
                    <w:rFonts w:ascii="Calibri" w:eastAsia="MS Gothic" w:hAnsi="Calibri" w:cs="MS Gothic"/>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826173690"/>
            <w14:checkbox>
              <w14:checked w14:val="0"/>
              <w14:checkedState w14:val="2612" w14:font="MS Gothic"/>
              <w14:uncheckedState w14:val="2610" w14:font="MS Gothic"/>
            </w14:checkbox>
          </w:sdtPr>
          <w:sdtEndPr/>
          <w:sdtContent>
            <w:tc>
              <w:tcPr>
                <w:tcW w:w="371" w:type="pct"/>
                <w:vAlign w:val="center"/>
              </w:tcPr>
              <w:p w14:paraId="1F09C3C6" w14:textId="77777777" w:rsidR="00A81B10" w:rsidRPr="00B54EC5" w:rsidRDefault="00A81B10" w:rsidP="00B36E4A">
                <w:pPr>
                  <w:spacing w:beforeLines="60" w:before="144" w:afterLines="60" w:after="144"/>
                  <w:jc w:val="center"/>
                  <w:rPr>
                    <w:rFonts w:ascii="Calibri" w:eastAsia="MS Mincho" w:hAnsi="Calibri" w:cs="MS Mincho"/>
                    <w:color w:val="000000"/>
                    <w:sz w:val="18"/>
                    <w:szCs w:val="18"/>
                  </w:rPr>
                </w:pPr>
                <w:r w:rsidRPr="00B54EC5">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537279483"/>
            <w14:checkbox>
              <w14:checked w14:val="0"/>
              <w14:checkedState w14:val="2612" w14:font="MS Gothic"/>
              <w14:uncheckedState w14:val="2610" w14:font="MS Gothic"/>
            </w14:checkbox>
          </w:sdtPr>
          <w:sdtEndPr/>
          <w:sdtContent>
            <w:tc>
              <w:tcPr>
                <w:tcW w:w="259" w:type="pct"/>
                <w:vAlign w:val="center"/>
              </w:tcPr>
              <w:p w14:paraId="54A841CB"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55F0F1CB" w14:textId="7F0D534B"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31F4704F" w14:textId="77777777" w:rsidTr="00440C3D">
        <w:trPr>
          <w:cantSplit/>
        </w:trPr>
        <w:tc>
          <w:tcPr>
            <w:tcW w:w="461" w:type="pct"/>
          </w:tcPr>
          <w:p w14:paraId="460E560E" w14:textId="1EAAFFD2" w:rsidR="00A81B10" w:rsidRPr="00B54EC5" w:rsidRDefault="00BC066D" w:rsidP="00B36E4A">
            <w:pPr>
              <w:spacing w:beforeLines="60" w:before="144" w:afterLines="60" w:after="144"/>
              <w:contextualSpacing/>
              <w:rPr>
                <w:rFonts w:ascii="Calibri" w:hAnsi="Calibri"/>
                <w:sz w:val="18"/>
                <w:szCs w:val="18"/>
              </w:rPr>
            </w:pPr>
            <w:r>
              <w:rPr>
                <w:rFonts w:ascii="Calibri" w:hAnsi="Calibri"/>
                <w:sz w:val="18"/>
                <w:szCs w:val="18"/>
              </w:rPr>
              <w:t>7</w:t>
            </w:r>
          </w:p>
        </w:tc>
        <w:tc>
          <w:tcPr>
            <w:tcW w:w="1526" w:type="pct"/>
            <w:vAlign w:val="center"/>
          </w:tcPr>
          <w:p w14:paraId="1C0C71B2" w14:textId="77777777" w:rsidR="00A81B10" w:rsidRPr="00B54EC5" w:rsidRDefault="00A81B10" w:rsidP="00BC066D">
            <w:pPr>
              <w:spacing w:beforeLines="60" w:before="144" w:afterLines="60" w:after="144"/>
              <w:contextualSpacing/>
              <w:rPr>
                <w:rFonts w:ascii="Calibri" w:hAnsi="Calibri"/>
                <w:sz w:val="18"/>
                <w:szCs w:val="18"/>
              </w:rPr>
            </w:pPr>
          </w:p>
        </w:tc>
        <w:tc>
          <w:tcPr>
            <w:tcW w:w="114" w:type="pct"/>
          </w:tcPr>
          <w:p w14:paraId="58690BF4"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24726D11" w14:textId="68FA6187" w:rsidR="00A81B10" w:rsidRPr="00B54EC5" w:rsidRDefault="00A81B10" w:rsidP="00B36E4A">
            <w:pPr>
              <w:keepLines/>
              <w:spacing w:beforeLines="60" w:before="144" w:afterLines="60" w:after="144"/>
              <w:jc w:val="center"/>
              <w:rPr>
                <w:rFonts w:ascii="Calibri" w:hAnsi="Calibri"/>
                <w:sz w:val="18"/>
                <w:szCs w:val="18"/>
              </w:rPr>
            </w:pPr>
          </w:p>
        </w:tc>
        <w:tc>
          <w:tcPr>
            <w:tcW w:w="456" w:type="pct"/>
            <w:vAlign w:val="center"/>
          </w:tcPr>
          <w:p w14:paraId="54CEEFE1" w14:textId="09FE3BFC" w:rsidR="00A81B10" w:rsidRPr="00B54EC5" w:rsidRDefault="00A81B10" w:rsidP="00B36E4A">
            <w:pPr>
              <w:keepLines/>
              <w:spacing w:beforeLines="60" w:before="144" w:afterLines="60" w:after="144"/>
              <w:jc w:val="center"/>
              <w:rPr>
                <w:rFonts w:ascii="Calibri" w:hAnsi="Calibri"/>
                <w:sz w:val="18"/>
                <w:szCs w:val="18"/>
              </w:rPr>
            </w:pPr>
          </w:p>
        </w:tc>
        <w:tc>
          <w:tcPr>
            <w:tcW w:w="409" w:type="pct"/>
            <w:vAlign w:val="center"/>
          </w:tcPr>
          <w:p w14:paraId="21D56840"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088969997"/>
            <w14:checkbox>
              <w14:checked w14:val="0"/>
              <w14:checkedState w14:val="2612" w14:font="MS Gothic"/>
              <w14:uncheckedState w14:val="2610" w14:font="MS Gothic"/>
            </w14:checkbox>
          </w:sdtPr>
          <w:sdtEndPr/>
          <w:sdtContent>
            <w:tc>
              <w:tcPr>
                <w:tcW w:w="485" w:type="pct"/>
                <w:shd w:val="clear" w:color="auto" w:fill="auto"/>
                <w:vAlign w:val="center"/>
              </w:tcPr>
              <w:p w14:paraId="130D2D1B" w14:textId="4CCBA784" w:rsidR="00A81B10" w:rsidRPr="00B54EC5" w:rsidRDefault="00BC066D" w:rsidP="00B36E4A">
                <w:pPr>
                  <w:spacing w:beforeLines="60" w:before="144" w:afterLines="60" w:after="144"/>
                  <w:jc w:val="center"/>
                  <w:rPr>
                    <w:rFonts w:ascii="Calibri" w:hAnsi="Calibri"/>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309450603"/>
            <w14:checkbox>
              <w14:checked w14:val="0"/>
              <w14:checkedState w14:val="2612" w14:font="MS Gothic"/>
              <w14:uncheckedState w14:val="2610" w14:font="MS Gothic"/>
            </w14:checkbox>
          </w:sdtPr>
          <w:sdtEndPr/>
          <w:sdtContent>
            <w:tc>
              <w:tcPr>
                <w:tcW w:w="371" w:type="pct"/>
                <w:vAlign w:val="center"/>
              </w:tcPr>
              <w:p w14:paraId="7B880DB7" w14:textId="77777777"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Segoe UI Symbol" w:eastAsia="MS Mincho" w:hAnsi="Segoe UI Symbol" w:cs="Segoe UI Symbol"/>
                    <w:color w:val="000000"/>
                    <w:sz w:val="18"/>
                    <w:szCs w:val="18"/>
                  </w:rPr>
                  <w:t>☐</w:t>
                </w:r>
              </w:p>
            </w:tc>
          </w:sdtContent>
        </w:sdt>
        <w:sdt>
          <w:sdtPr>
            <w:rPr>
              <w:rFonts w:ascii="Calibri" w:hAnsi="Calibri"/>
              <w:color w:val="000000"/>
              <w:sz w:val="18"/>
              <w:szCs w:val="18"/>
            </w:rPr>
            <w:id w:val="-2075501000"/>
            <w14:checkbox>
              <w14:checked w14:val="0"/>
              <w14:checkedState w14:val="2612" w14:font="MS Gothic"/>
              <w14:uncheckedState w14:val="2610" w14:font="MS Gothic"/>
            </w14:checkbox>
          </w:sdtPr>
          <w:sdtEndPr/>
          <w:sdtContent>
            <w:tc>
              <w:tcPr>
                <w:tcW w:w="259" w:type="pct"/>
                <w:vAlign w:val="center"/>
              </w:tcPr>
              <w:p w14:paraId="2D832C6E" w14:textId="77777777"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1C4C30AF" w14:textId="3D415829"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57A6C234" w14:textId="77777777" w:rsidTr="00440C3D">
        <w:trPr>
          <w:cantSplit/>
        </w:trPr>
        <w:tc>
          <w:tcPr>
            <w:tcW w:w="461" w:type="pct"/>
          </w:tcPr>
          <w:p w14:paraId="6929FBAE" w14:textId="2124D3DD" w:rsidR="00A81B10" w:rsidRPr="00B54EC5" w:rsidRDefault="00BC066D" w:rsidP="00B36E4A">
            <w:pPr>
              <w:spacing w:beforeLines="60" w:before="144" w:afterLines="60" w:after="144"/>
              <w:contextualSpacing/>
              <w:rPr>
                <w:rFonts w:ascii="Calibri" w:hAnsi="Calibri"/>
                <w:sz w:val="18"/>
                <w:szCs w:val="18"/>
              </w:rPr>
            </w:pPr>
            <w:r>
              <w:rPr>
                <w:rFonts w:ascii="Calibri" w:hAnsi="Calibri"/>
                <w:sz w:val="18"/>
                <w:szCs w:val="18"/>
              </w:rPr>
              <w:t>8</w:t>
            </w:r>
          </w:p>
        </w:tc>
        <w:tc>
          <w:tcPr>
            <w:tcW w:w="1526" w:type="pct"/>
            <w:vAlign w:val="center"/>
          </w:tcPr>
          <w:p w14:paraId="09854C29" w14:textId="57DC04D4" w:rsidR="00A81B10" w:rsidRPr="00B54EC5" w:rsidRDefault="00A81B10" w:rsidP="00B36E4A">
            <w:pPr>
              <w:spacing w:beforeLines="60" w:before="144" w:afterLines="60" w:after="144"/>
              <w:contextualSpacing/>
              <w:rPr>
                <w:rFonts w:ascii="Calibri" w:hAnsi="Calibri"/>
                <w:sz w:val="18"/>
                <w:szCs w:val="18"/>
              </w:rPr>
            </w:pPr>
          </w:p>
        </w:tc>
        <w:tc>
          <w:tcPr>
            <w:tcW w:w="114" w:type="pct"/>
          </w:tcPr>
          <w:p w14:paraId="7DFA2A44"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59C782FB" w14:textId="687C776B" w:rsidR="00A81B10" w:rsidRPr="00B54EC5" w:rsidRDefault="00A81B10" w:rsidP="00B36E4A">
            <w:pPr>
              <w:keepLines/>
              <w:spacing w:beforeLines="60" w:before="144" w:afterLines="60" w:after="144"/>
              <w:jc w:val="center"/>
              <w:rPr>
                <w:rFonts w:ascii="Calibri" w:hAnsi="Calibri"/>
                <w:sz w:val="18"/>
                <w:szCs w:val="18"/>
              </w:rPr>
            </w:pPr>
          </w:p>
        </w:tc>
        <w:tc>
          <w:tcPr>
            <w:tcW w:w="456" w:type="pct"/>
            <w:vAlign w:val="center"/>
          </w:tcPr>
          <w:p w14:paraId="55F8B8F7" w14:textId="794FEC8A" w:rsidR="00A81B10" w:rsidRPr="00B54EC5" w:rsidRDefault="00A81B10" w:rsidP="00B36E4A">
            <w:pPr>
              <w:keepLines/>
              <w:spacing w:beforeLines="60" w:before="144" w:afterLines="60" w:after="144"/>
              <w:jc w:val="center"/>
              <w:rPr>
                <w:rFonts w:ascii="Calibri" w:hAnsi="Calibri"/>
                <w:sz w:val="18"/>
                <w:szCs w:val="18"/>
              </w:rPr>
            </w:pPr>
          </w:p>
        </w:tc>
        <w:tc>
          <w:tcPr>
            <w:tcW w:w="409" w:type="pct"/>
            <w:vAlign w:val="center"/>
          </w:tcPr>
          <w:p w14:paraId="41DCB725"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54698017"/>
            <w14:checkbox>
              <w14:checked w14:val="0"/>
              <w14:checkedState w14:val="2612" w14:font="MS Gothic"/>
              <w14:uncheckedState w14:val="2610" w14:font="MS Gothic"/>
            </w14:checkbox>
          </w:sdtPr>
          <w:sdtEndPr/>
          <w:sdtContent>
            <w:tc>
              <w:tcPr>
                <w:tcW w:w="485" w:type="pct"/>
                <w:shd w:val="clear" w:color="auto" w:fill="auto"/>
                <w:vAlign w:val="center"/>
              </w:tcPr>
              <w:p w14:paraId="4B6AD0FF" w14:textId="78FE8BC3" w:rsidR="00A81B10" w:rsidRPr="00B54EC5" w:rsidRDefault="00BC066D" w:rsidP="00B36E4A">
                <w:pPr>
                  <w:spacing w:beforeLines="60" w:before="144" w:afterLines="60" w:after="144"/>
                  <w:jc w:val="center"/>
                  <w:rPr>
                    <w:rFonts w:ascii="Calibri" w:hAnsi="Calibri"/>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1048566605"/>
            <w14:checkbox>
              <w14:checked w14:val="0"/>
              <w14:checkedState w14:val="2612" w14:font="MS Gothic"/>
              <w14:uncheckedState w14:val="2610" w14:font="MS Gothic"/>
            </w14:checkbox>
          </w:sdtPr>
          <w:sdtEndPr/>
          <w:sdtContent>
            <w:tc>
              <w:tcPr>
                <w:tcW w:w="371" w:type="pct"/>
                <w:shd w:val="clear" w:color="auto" w:fill="auto"/>
                <w:vAlign w:val="center"/>
              </w:tcPr>
              <w:p w14:paraId="5BE09636" w14:textId="73B112D8"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MS Mincho" w:eastAsia="MS Mincho" w:hAnsi="MS Mincho" w:hint="eastAsia"/>
                    <w:color w:val="000000"/>
                    <w:sz w:val="18"/>
                    <w:szCs w:val="18"/>
                  </w:rPr>
                  <w:t>☐</w:t>
                </w:r>
              </w:p>
            </w:tc>
          </w:sdtContent>
        </w:sdt>
        <w:sdt>
          <w:sdtPr>
            <w:rPr>
              <w:rFonts w:ascii="Calibri" w:hAnsi="Calibri"/>
              <w:color w:val="000000"/>
              <w:sz w:val="18"/>
              <w:szCs w:val="18"/>
            </w:rPr>
            <w:id w:val="-1799834155"/>
            <w14:checkbox>
              <w14:checked w14:val="0"/>
              <w14:checkedState w14:val="2612" w14:font="MS Gothic"/>
              <w14:uncheckedState w14:val="2610" w14:font="MS Gothic"/>
            </w14:checkbox>
          </w:sdtPr>
          <w:sdtEndPr/>
          <w:sdtContent>
            <w:tc>
              <w:tcPr>
                <w:tcW w:w="259" w:type="pct"/>
                <w:vAlign w:val="center"/>
              </w:tcPr>
              <w:p w14:paraId="51EF6BB6" w14:textId="77777777"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6903F3A4" w14:textId="0EDFF6BD"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56B4D4DA" w14:textId="77777777" w:rsidTr="00440C3D">
        <w:trPr>
          <w:cantSplit/>
        </w:trPr>
        <w:tc>
          <w:tcPr>
            <w:tcW w:w="461" w:type="pct"/>
          </w:tcPr>
          <w:p w14:paraId="1826C80C" w14:textId="1CE07E15" w:rsidR="00A81B10" w:rsidRPr="00B54EC5" w:rsidRDefault="00BC066D" w:rsidP="00B36E4A">
            <w:pPr>
              <w:spacing w:beforeLines="60" w:before="144" w:afterLines="60" w:after="144"/>
              <w:contextualSpacing/>
              <w:rPr>
                <w:rFonts w:ascii="Calibri" w:hAnsi="Calibri"/>
                <w:strike/>
                <w:sz w:val="18"/>
                <w:szCs w:val="18"/>
              </w:rPr>
            </w:pPr>
            <w:r>
              <w:rPr>
                <w:rFonts w:ascii="Calibri" w:hAnsi="Calibri"/>
                <w:strike/>
                <w:sz w:val="18"/>
                <w:szCs w:val="18"/>
              </w:rPr>
              <w:t>9</w:t>
            </w:r>
          </w:p>
        </w:tc>
        <w:tc>
          <w:tcPr>
            <w:tcW w:w="1526" w:type="pct"/>
            <w:vAlign w:val="center"/>
          </w:tcPr>
          <w:p w14:paraId="305C4FC5" w14:textId="30A9E561" w:rsidR="00A81B10" w:rsidRPr="00BC066D" w:rsidRDefault="00A81B10" w:rsidP="00BC066D">
            <w:pPr>
              <w:spacing w:beforeLines="60" w:before="144" w:afterLines="60" w:after="144"/>
              <w:rPr>
                <w:rFonts w:ascii="Calibri" w:hAnsi="Calibri"/>
                <w:sz w:val="18"/>
                <w:szCs w:val="18"/>
              </w:rPr>
            </w:pPr>
          </w:p>
        </w:tc>
        <w:tc>
          <w:tcPr>
            <w:tcW w:w="114" w:type="pct"/>
          </w:tcPr>
          <w:p w14:paraId="54907B5F" w14:textId="77777777" w:rsidR="00A81B10" w:rsidRPr="00B54EC5" w:rsidRDefault="00A81B10" w:rsidP="00B36E4A">
            <w:pPr>
              <w:keepLines/>
              <w:spacing w:beforeLines="60" w:before="144" w:afterLines="60" w:after="144"/>
              <w:jc w:val="center"/>
              <w:rPr>
                <w:rFonts w:ascii="Calibri" w:hAnsi="Calibri"/>
                <w:strike/>
                <w:sz w:val="18"/>
                <w:szCs w:val="18"/>
              </w:rPr>
            </w:pPr>
          </w:p>
        </w:tc>
        <w:tc>
          <w:tcPr>
            <w:tcW w:w="397" w:type="pct"/>
            <w:vAlign w:val="center"/>
          </w:tcPr>
          <w:p w14:paraId="606CFEFF" w14:textId="54C026C5" w:rsidR="00A81B10" w:rsidRPr="00BC066D" w:rsidRDefault="00A81B10" w:rsidP="00B36E4A">
            <w:pPr>
              <w:keepLines/>
              <w:spacing w:beforeLines="60" w:before="144" w:afterLines="60" w:after="144"/>
              <w:jc w:val="center"/>
              <w:rPr>
                <w:rFonts w:ascii="Calibri" w:hAnsi="Calibri"/>
                <w:sz w:val="18"/>
                <w:szCs w:val="18"/>
              </w:rPr>
            </w:pPr>
          </w:p>
        </w:tc>
        <w:tc>
          <w:tcPr>
            <w:tcW w:w="456" w:type="pct"/>
            <w:vAlign w:val="center"/>
          </w:tcPr>
          <w:p w14:paraId="507F72F3" w14:textId="03788C9D" w:rsidR="00A81B10" w:rsidRPr="00BC066D" w:rsidRDefault="00A81B10" w:rsidP="00B36E4A">
            <w:pPr>
              <w:keepLines/>
              <w:spacing w:beforeLines="60" w:before="144" w:afterLines="60" w:after="144"/>
              <w:jc w:val="center"/>
              <w:rPr>
                <w:rFonts w:ascii="Calibri" w:hAnsi="Calibri"/>
                <w:sz w:val="18"/>
                <w:szCs w:val="18"/>
              </w:rPr>
            </w:pPr>
          </w:p>
        </w:tc>
        <w:tc>
          <w:tcPr>
            <w:tcW w:w="409" w:type="pct"/>
            <w:vAlign w:val="center"/>
          </w:tcPr>
          <w:p w14:paraId="4469A6D9"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581407397"/>
            <w14:checkbox>
              <w14:checked w14:val="0"/>
              <w14:checkedState w14:val="2612" w14:font="MS Gothic"/>
              <w14:uncheckedState w14:val="2610" w14:font="MS Gothic"/>
            </w14:checkbox>
          </w:sdtPr>
          <w:sdtEndPr/>
          <w:sdtContent>
            <w:tc>
              <w:tcPr>
                <w:tcW w:w="485" w:type="pct"/>
                <w:shd w:val="clear" w:color="auto" w:fill="auto"/>
                <w:vAlign w:val="center"/>
              </w:tcPr>
              <w:p w14:paraId="2432B31E" w14:textId="4264D616" w:rsidR="00A81B10" w:rsidRPr="00B54EC5" w:rsidRDefault="00BC066D" w:rsidP="00B36E4A">
                <w:pPr>
                  <w:spacing w:beforeLines="60" w:before="144" w:afterLines="60" w:after="144"/>
                  <w:jc w:val="center"/>
                  <w:rPr>
                    <w:rFonts w:ascii="Calibri" w:hAnsi="Calibri"/>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2100448865"/>
            <w14:checkbox>
              <w14:checked w14:val="0"/>
              <w14:checkedState w14:val="2612" w14:font="MS Gothic"/>
              <w14:uncheckedState w14:val="2610" w14:font="MS Gothic"/>
            </w14:checkbox>
          </w:sdtPr>
          <w:sdtEndPr/>
          <w:sdtContent>
            <w:tc>
              <w:tcPr>
                <w:tcW w:w="371" w:type="pct"/>
                <w:vAlign w:val="center"/>
              </w:tcPr>
              <w:p w14:paraId="480E4909" w14:textId="77777777"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675848834"/>
            <w14:checkbox>
              <w14:checked w14:val="0"/>
              <w14:checkedState w14:val="2612" w14:font="MS Gothic"/>
              <w14:uncheckedState w14:val="2610" w14:font="MS Gothic"/>
            </w14:checkbox>
          </w:sdtPr>
          <w:sdtEndPr/>
          <w:sdtContent>
            <w:tc>
              <w:tcPr>
                <w:tcW w:w="259" w:type="pct"/>
                <w:vAlign w:val="center"/>
              </w:tcPr>
              <w:p w14:paraId="6714AE84" w14:textId="77777777"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1F77EC66" w14:textId="41095BF8"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75E39AC0" w14:textId="77777777" w:rsidTr="00440C3D">
        <w:trPr>
          <w:cantSplit/>
        </w:trPr>
        <w:tc>
          <w:tcPr>
            <w:tcW w:w="461" w:type="pct"/>
          </w:tcPr>
          <w:p w14:paraId="691DAF1D" w14:textId="0565EB93" w:rsidR="00A81B10" w:rsidRPr="00BC066D" w:rsidRDefault="00BC066D" w:rsidP="00B36E4A">
            <w:pPr>
              <w:spacing w:beforeLines="60" w:before="144" w:afterLines="60" w:after="144"/>
              <w:contextualSpacing/>
              <w:rPr>
                <w:rFonts w:ascii="Calibri" w:hAnsi="Calibri"/>
                <w:sz w:val="18"/>
                <w:szCs w:val="18"/>
              </w:rPr>
            </w:pPr>
            <w:r w:rsidRPr="00BC066D">
              <w:rPr>
                <w:rFonts w:ascii="Calibri" w:hAnsi="Calibri"/>
                <w:sz w:val="18"/>
                <w:szCs w:val="18"/>
              </w:rPr>
              <w:t>10</w:t>
            </w:r>
          </w:p>
        </w:tc>
        <w:tc>
          <w:tcPr>
            <w:tcW w:w="1526" w:type="pct"/>
            <w:vAlign w:val="center"/>
          </w:tcPr>
          <w:p w14:paraId="7F663252" w14:textId="77777777" w:rsidR="00A81B10" w:rsidRPr="00BC066D" w:rsidRDefault="00A81B10" w:rsidP="00BC066D">
            <w:pPr>
              <w:spacing w:beforeLines="60" w:before="144" w:afterLines="60" w:after="144"/>
              <w:contextualSpacing/>
              <w:rPr>
                <w:rFonts w:ascii="Calibri" w:hAnsi="Calibri"/>
                <w:sz w:val="18"/>
                <w:szCs w:val="18"/>
              </w:rPr>
            </w:pPr>
          </w:p>
        </w:tc>
        <w:tc>
          <w:tcPr>
            <w:tcW w:w="114" w:type="pct"/>
          </w:tcPr>
          <w:p w14:paraId="503276C9" w14:textId="77777777" w:rsidR="00A81B10" w:rsidRPr="00B54EC5" w:rsidRDefault="00A81B10" w:rsidP="00B36E4A">
            <w:pPr>
              <w:keepLines/>
              <w:spacing w:beforeLines="60" w:before="144" w:afterLines="60" w:after="144"/>
              <w:jc w:val="center"/>
              <w:rPr>
                <w:rFonts w:ascii="Calibri" w:hAnsi="Calibri"/>
                <w:strike/>
                <w:sz w:val="18"/>
                <w:szCs w:val="18"/>
              </w:rPr>
            </w:pPr>
          </w:p>
        </w:tc>
        <w:tc>
          <w:tcPr>
            <w:tcW w:w="397" w:type="pct"/>
            <w:vAlign w:val="center"/>
          </w:tcPr>
          <w:p w14:paraId="0EA582FB" w14:textId="45F07E99" w:rsidR="00A81B10" w:rsidRPr="00BC066D" w:rsidRDefault="00A81B10" w:rsidP="00B36E4A">
            <w:pPr>
              <w:keepLines/>
              <w:spacing w:beforeLines="60" w:before="144" w:afterLines="60" w:after="144"/>
              <w:jc w:val="center"/>
              <w:rPr>
                <w:rFonts w:ascii="Calibri" w:hAnsi="Calibri"/>
                <w:sz w:val="18"/>
                <w:szCs w:val="18"/>
              </w:rPr>
            </w:pPr>
          </w:p>
        </w:tc>
        <w:tc>
          <w:tcPr>
            <w:tcW w:w="456" w:type="pct"/>
            <w:vAlign w:val="center"/>
          </w:tcPr>
          <w:p w14:paraId="7E9E8F27" w14:textId="6751BDF0" w:rsidR="00A81B10" w:rsidRPr="00BC066D" w:rsidRDefault="00A81B10" w:rsidP="00B36E4A">
            <w:pPr>
              <w:keepLines/>
              <w:spacing w:beforeLines="60" w:before="144" w:afterLines="60" w:after="144"/>
              <w:jc w:val="center"/>
              <w:rPr>
                <w:rFonts w:ascii="Calibri" w:hAnsi="Calibri"/>
                <w:sz w:val="18"/>
                <w:szCs w:val="18"/>
              </w:rPr>
            </w:pPr>
          </w:p>
        </w:tc>
        <w:tc>
          <w:tcPr>
            <w:tcW w:w="409" w:type="pct"/>
            <w:vAlign w:val="center"/>
          </w:tcPr>
          <w:p w14:paraId="23E6BF4F"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189445724"/>
            <w14:checkbox>
              <w14:checked w14:val="0"/>
              <w14:checkedState w14:val="2612" w14:font="MS Gothic"/>
              <w14:uncheckedState w14:val="2610" w14:font="MS Gothic"/>
            </w14:checkbox>
          </w:sdtPr>
          <w:sdtEndPr/>
          <w:sdtContent>
            <w:tc>
              <w:tcPr>
                <w:tcW w:w="485" w:type="pct"/>
                <w:shd w:val="clear" w:color="auto" w:fill="auto"/>
                <w:vAlign w:val="center"/>
              </w:tcPr>
              <w:p w14:paraId="66460227" w14:textId="13949C92" w:rsidR="00A81B10" w:rsidRPr="00B54EC5" w:rsidRDefault="00BC066D" w:rsidP="00B36E4A">
                <w:pPr>
                  <w:spacing w:beforeLines="60" w:before="144" w:afterLines="60" w:after="144"/>
                  <w:jc w:val="center"/>
                  <w:rPr>
                    <w:rFonts w:ascii="Calibri" w:hAnsi="Calibri"/>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251092129"/>
            <w14:checkbox>
              <w14:checked w14:val="0"/>
              <w14:checkedState w14:val="2612" w14:font="MS Gothic"/>
              <w14:uncheckedState w14:val="2610" w14:font="MS Gothic"/>
            </w14:checkbox>
          </w:sdtPr>
          <w:sdtEndPr/>
          <w:sdtContent>
            <w:tc>
              <w:tcPr>
                <w:tcW w:w="371" w:type="pct"/>
                <w:vAlign w:val="center"/>
              </w:tcPr>
              <w:p w14:paraId="26CD84CF" w14:textId="77777777"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329449958"/>
            <w14:checkbox>
              <w14:checked w14:val="0"/>
              <w14:checkedState w14:val="2612" w14:font="MS Gothic"/>
              <w14:uncheckedState w14:val="2610" w14:font="MS Gothic"/>
            </w14:checkbox>
          </w:sdtPr>
          <w:sdtEndPr/>
          <w:sdtContent>
            <w:tc>
              <w:tcPr>
                <w:tcW w:w="259" w:type="pct"/>
                <w:vAlign w:val="center"/>
              </w:tcPr>
              <w:p w14:paraId="356CCF98" w14:textId="77777777"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2A64BE41" w14:textId="1F1A127C" w:rsidR="00A81B10" w:rsidRPr="00B54EC5" w:rsidRDefault="00A81B10" w:rsidP="00B36E4A">
            <w:pPr>
              <w:spacing w:beforeLines="60" w:before="144" w:afterLines="60" w:after="144"/>
              <w:jc w:val="center"/>
              <w:rPr>
                <w:rFonts w:ascii="Calibri" w:hAnsi="Calibri"/>
                <w:sz w:val="18"/>
                <w:szCs w:val="18"/>
              </w:rPr>
            </w:pPr>
          </w:p>
        </w:tc>
      </w:tr>
      <w:bookmarkEnd w:id="1"/>
      <w:bookmarkEnd w:id="2"/>
    </w:tbl>
    <w:p w14:paraId="43457CAF" w14:textId="42909D39" w:rsidR="00F70204" w:rsidRDefault="00F70204" w:rsidP="00F70204">
      <w:pPr>
        <w:rPr>
          <w:rFonts w:ascii="Calibri" w:hAnsi="Calibri"/>
        </w:rPr>
      </w:pPr>
    </w:p>
    <w:p w14:paraId="40EC5A4A" w14:textId="4650A6C5" w:rsidR="009965C9" w:rsidRDefault="009965C9" w:rsidP="00F70204">
      <w:pPr>
        <w:rPr>
          <w:rFonts w:ascii="Calibri" w:hAnsi="Calibri"/>
        </w:rPr>
      </w:pPr>
    </w:p>
    <w:p w14:paraId="366910DD" w14:textId="77777777" w:rsidR="009965C9" w:rsidRDefault="009965C9" w:rsidP="00F70204">
      <w:pPr>
        <w:rPr>
          <w:rFonts w:ascii="Calibri" w:hAnsi="Calibri"/>
        </w:rPr>
      </w:pPr>
    </w:p>
    <w:p w14:paraId="132D8B91" w14:textId="77777777" w:rsidR="005410F7" w:rsidRPr="00B54EC5" w:rsidRDefault="005410F7" w:rsidP="00F70204">
      <w:pPr>
        <w:rPr>
          <w:rFonts w:ascii="Calibri" w:hAnsi="Calibri"/>
        </w:rPr>
      </w:pPr>
    </w:p>
    <w:sectPr w:rsidR="005410F7" w:rsidRPr="00B54EC5" w:rsidSect="00397171">
      <w:pgSz w:w="16838" w:h="11906" w:orient="landscape"/>
      <w:pgMar w:top="1134" w:right="1418"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98A12" w14:textId="77777777" w:rsidR="00106D3A" w:rsidRDefault="00106D3A" w:rsidP="00D319DD">
      <w:r>
        <w:separator/>
      </w:r>
    </w:p>
  </w:endnote>
  <w:endnote w:type="continuationSeparator" w:id="0">
    <w:p w14:paraId="36F09930" w14:textId="77777777" w:rsidR="00106D3A" w:rsidRDefault="00106D3A"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3B4E0" w14:textId="77777777" w:rsidR="00106D3A" w:rsidRDefault="00106D3A" w:rsidP="00D319DD">
      <w:r>
        <w:separator/>
      </w:r>
    </w:p>
  </w:footnote>
  <w:footnote w:type="continuationSeparator" w:id="0">
    <w:p w14:paraId="61AD0DA9" w14:textId="77777777" w:rsidR="00106D3A" w:rsidRDefault="00106D3A" w:rsidP="00D319DD">
      <w:r>
        <w:continuationSeparator/>
      </w:r>
    </w:p>
  </w:footnote>
  <w:footnote w:id="1">
    <w:p w14:paraId="3EFFEBAA" w14:textId="0EAEA1C1" w:rsidR="00CC7B78" w:rsidRPr="00397171" w:rsidRDefault="00CC7B78" w:rsidP="00397171">
      <w:pPr>
        <w:pStyle w:val="FootnoteText"/>
        <w:rPr>
          <w:rFonts w:asciiTheme="minorHAnsi" w:hAnsiTheme="minorHAnsi" w:cstheme="minorHAnsi"/>
        </w:rPr>
      </w:pPr>
      <w:r w:rsidRPr="00397171">
        <w:rPr>
          <w:rStyle w:val="FootnoteReference"/>
          <w:rFonts w:asciiTheme="minorHAnsi" w:hAnsiTheme="minorHAnsi" w:cstheme="minorHAnsi"/>
          <w:sz w:val="20"/>
          <w:highlight w:val="yellow"/>
          <w:vertAlign w:val="superscript"/>
        </w:rPr>
        <w:footnoteRef/>
      </w:r>
      <w:r w:rsidRPr="00397171">
        <w:rPr>
          <w:rFonts w:asciiTheme="minorHAnsi" w:hAnsiTheme="minorHAnsi" w:cstheme="minorHAnsi"/>
          <w:highlight w:val="yellow"/>
        </w:rPr>
        <w:t xml:space="preserve"> Indicate the user needs that may be met by the proposed technology or indicates a reference where these user needs are documented.</w:t>
      </w:r>
      <w:r w:rsidRPr="00397171">
        <w:rPr>
          <w:rFonts w:asciiTheme="minorHAnsi" w:hAnsiTheme="minorHAnsi" w:cstheme="minorHAnsi"/>
        </w:rPr>
        <w:t xml:space="preserve"> </w:t>
      </w:r>
    </w:p>
    <w:p w14:paraId="370EE8B5" w14:textId="3981AE13" w:rsidR="00CC7B78" w:rsidRPr="00397171" w:rsidRDefault="00CC7B78">
      <w:pPr>
        <w:pStyle w:val="FootnoteTex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FDA48" w14:textId="369E8AA7" w:rsidR="001B1E7C" w:rsidRPr="005F34E8" w:rsidRDefault="00D55EF6">
    <w:pPr>
      <w:pStyle w:val="Header"/>
      <w:rPr>
        <w:rFonts w:asciiTheme="minorHAnsi" w:hAnsiTheme="minorHAnsi" w:cstheme="minorHAnsi"/>
      </w:rPr>
    </w:pPr>
    <w:r>
      <w:tab/>
    </w:r>
    <w:r>
      <w:tab/>
    </w:r>
    <w:r w:rsidR="00CF0DD3" w:rsidRPr="00CF0DD3">
      <w:rPr>
        <w:rFonts w:asciiTheme="minorHAnsi" w:hAnsiTheme="minorHAnsi" w:cstheme="minorHAnsi"/>
      </w:rPr>
      <w:t>PAP38-5.1.1</w:t>
    </w:r>
    <w:r w:rsidR="00CF0DD3">
      <w:rPr>
        <w:rFonts w:asciiTheme="minorHAnsi" w:hAnsiTheme="minorHAnsi" w:cstheme="minorHAnsi"/>
      </w:rPr>
      <w:t>.</w:t>
    </w:r>
    <w:r w:rsidR="00CF0DD3" w:rsidRPr="00CF0DD3">
      <w:rPr>
        <w:rFonts w:asciiTheme="minorHAnsi" w:hAnsiTheme="minorHAnsi" w:cstheme="minorHAnsi"/>
      </w:rPr>
      <w:t>2.1 (</w:t>
    </w:r>
    <w:r w:rsidR="003F4857" w:rsidRPr="005F34E8">
      <w:rPr>
        <w:rFonts w:asciiTheme="minorHAnsi" w:hAnsiTheme="minorHAnsi" w:cstheme="minorHAnsi"/>
      </w:rPr>
      <w:t>ENAV23</w:t>
    </w:r>
    <w:r w:rsidR="005F34E8" w:rsidRPr="005F34E8">
      <w:rPr>
        <w:rFonts w:asciiTheme="minorHAnsi" w:hAnsiTheme="minorHAnsi" w:cstheme="minorHAnsi"/>
      </w:rPr>
      <w:t>-12.1.7.1</w:t>
    </w:r>
    <w:r w:rsidR="00CF0DD3">
      <w:rPr>
        <w:rFonts w:asciiTheme="minorHAnsi" w:hAnsiTheme="minorHAnsi" w:cstheme="minorHAns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2"/>
    <w:multiLevelType w:val="singleLevel"/>
    <w:tmpl w:val="20E0A1C2"/>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C37E91"/>
    <w:multiLevelType w:val="multilevel"/>
    <w:tmpl w:val="AA74CE0E"/>
    <w:lvl w:ilvl="0">
      <w:start w:val="10"/>
      <w:numFmt w:val="decimal"/>
      <w:pStyle w:val="Heading1"/>
      <w:lvlText w:val="%1."/>
      <w:lvlJc w:val="left"/>
      <w:pPr>
        <w:tabs>
          <w:tab w:val="num" w:pos="567"/>
        </w:tabs>
        <w:ind w:left="567" w:hanging="567"/>
      </w:pPr>
      <w:rPr>
        <w:rFonts w:hint="default"/>
        <w:b/>
        <w:i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48711D9"/>
    <w:multiLevelType w:val="hybridMultilevel"/>
    <w:tmpl w:val="703E711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6"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0"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B2F647B"/>
    <w:multiLevelType w:val="multilevel"/>
    <w:tmpl w:val="1BC00A94"/>
    <w:lvl w:ilvl="0">
      <w:start w:val="1"/>
      <w:numFmt w:val="decimal"/>
      <w:lvlText w:val="%1."/>
      <w:lvlJc w:val="left"/>
      <w:pPr>
        <w:tabs>
          <w:tab w:val="num" w:pos="567"/>
        </w:tabs>
        <w:ind w:left="567" w:hanging="567"/>
      </w:pPr>
      <w:rPr>
        <w:rFonts w:hint="default"/>
        <w:b/>
        <w:i w:val="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134"/>
        </w:tabs>
        <w:ind w:left="1134"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28" w15:restartNumberingAfterBreak="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31"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612FE1"/>
    <w:multiLevelType w:val="multilevel"/>
    <w:tmpl w:val="3C40D948"/>
    <w:lvl w:ilvl="0">
      <w:start w:val="1"/>
      <w:numFmt w:val="decimal"/>
      <w:pStyle w:val="Bullet1"/>
      <w:lvlText w:val="%1."/>
      <w:lvlJc w:val="left"/>
      <w:pPr>
        <w:ind w:left="785" w:hanging="360"/>
      </w:pPr>
      <w:rPr>
        <w:rFonts w:hint="default"/>
        <w:b w:val="0"/>
        <w:i w:val="0"/>
      </w:rPr>
    </w:lvl>
    <w:lvl w:ilvl="1">
      <w:start w:val="2"/>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35" w15:restartNumberingAfterBreak="0">
    <w:nsid w:val="76E87374"/>
    <w:multiLevelType w:val="multilevel"/>
    <w:tmpl w:val="81727A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10"/>
  </w:num>
  <w:num w:numId="3">
    <w:abstractNumId w:val="28"/>
  </w:num>
  <w:num w:numId="4">
    <w:abstractNumId w:val="21"/>
  </w:num>
  <w:num w:numId="5">
    <w:abstractNumId w:val="5"/>
  </w:num>
  <w:num w:numId="6">
    <w:abstractNumId w:val="32"/>
  </w:num>
  <w:num w:numId="7">
    <w:abstractNumId w:val="17"/>
  </w:num>
  <w:num w:numId="8">
    <w:abstractNumId w:val="12"/>
  </w:num>
  <w:num w:numId="9">
    <w:abstractNumId w:val="22"/>
  </w:num>
  <w:num w:numId="10">
    <w:abstractNumId w:val="20"/>
  </w:num>
  <w:num w:numId="11">
    <w:abstractNumId w:val="29"/>
  </w:num>
  <w:num w:numId="12">
    <w:abstractNumId w:val="7"/>
  </w:num>
  <w:num w:numId="13">
    <w:abstractNumId w:val="2"/>
  </w:num>
  <w:num w:numId="14">
    <w:abstractNumId w:val="0"/>
  </w:num>
  <w:num w:numId="15">
    <w:abstractNumId w:val="9"/>
  </w:num>
  <w:num w:numId="16">
    <w:abstractNumId w:val="24"/>
  </w:num>
  <w:num w:numId="17">
    <w:abstractNumId w:val="3"/>
  </w:num>
  <w:num w:numId="18">
    <w:abstractNumId w:val="30"/>
  </w:num>
  <w:num w:numId="19">
    <w:abstractNumId w:val="13"/>
  </w:num>
  <w:num w:numId="20">
    <w:abstractNumId w:val="16"/>
  </w:num>
  <w:num w:numId="21">
    <w:abstractNumId w:val="4"/>
  </w:num>
  <w:num w:numId="22">
    <w:abstractNumId w:val="18"/>
  </w:num>
  <w:num w:numId="23">
    <w:abstractNumId w:val="6"/>
  </w:num>
  <w:num w:numId="24">
    <w:abstractNumId w:val="31"/>
  </w:num>
  <w:num w:numId="25">
    <w:abstractNumId w:val="23"/>
  </w:num>
  <w:num w:numId="26">
    <w:abstractNumId w:val="26"/>
  </w:num>
  <w:num w:numId="27">
    <w:abstractNumId w:val="33"/>
  </w:num>
  <w:num w:numId="28">
    <w:abstractNumId w:val="27"/>
  </w:num>
  <w:num w:numId="29">
    <w:abstractNumId w:val="15"/>
  </w:num>
  <w:num w:numId="30">
    <w:abstractNumId w:val="8"/>
  </w:num>
  <w:num w:numId="31">
    <w:abstractNumId w:val="34"/>
  </w:num>
  <w:num w:numId="32">
    <w:abstractNumId w:val="14"/>
  </w:num>
  <w:num w:numId="33">
    <w:abstractNumId w:val="1"/>
  </w:num>
  <w:num w:numId="34">
    <w:abstractNumId w:val="35"/>
  </w:num>
  <w:num w:numId="35">
    <w:abstractNumId w:val="25"/>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11"/>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 Southall">
    <w15:presenceInfo w15:providerId="Windows Live" w15:userId="d5c4e615c394a3a4"/>
  </w15:person>
  <w15:person w15:author="Jillian Carson-Jackson">
    <w15:presenceInfo w15:providerId="None" w15:userId="Jillian Carson-Jackson"/>
  </w15:person>
  <w15:person w15:author="Kevin Gregory">
    <w15:presenceInfo w15:providerId="Windows Live" w15:userId="bc49999eed2a89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8A6"/>
    <w:rsid w:val="0000190C"/>
    <w:rsid w:val="00001D33"/>
    <w:rsid w:val="000029F4"/>
    <w:rsid w:val="00002C5E"/>
    <w:rsid w:val="000030B0"/>
    <w:rsid w:val="00003397"/>
    <w:rsid w:val="0000434D"/>
    <w:rsid w:val="00004801"/>
    <w:rsid w:val="00004B23"/>
    <w:rsid w:val="00004D75"/>
    <w:rsid w:val="00004EB8"/>
    <w:rsid w:val="00004F44"/>
    <w:rsid w:val="000052F8"/>
    <w:rsid w:val="00005C0E"/>
    <w:rsid w:val="00006D75"/>
    <w:rsid w:val="0000710C"/>
    <w:rsid w:val="000071E9"/>
    <w:rsid w:val="00007904"/>
    <w:rsid w:val="00007BD3"/>
    <w:rsid w:val="000114E5"/>
    <w:rsid w:val="00011A8C"/>
    <w:rsid w:val="00012810"/>
    <w:rsid w:val="0001448C"/>
    <w:rsid w:val="000159B2"/>
    <w:rsid w:val="00016E69"/>
    <w:rsid w:val="000179E9"/>
    <w:rsid w:val="00017B1B"/>
    <w:rsid w:val="00017DF9"/>
    <w:rsid w:val="00017F19"/>
    <w:rsid w:val="0002032D"/>
    <w:rsid w:val="000209C4"/>
    <w:rsid w:val="00021052"/>
    <w:rsid w:val="00021374"/>
    <w:rsid w:val="00021DF9"/>
    <w:rsid w:val="00022EF8"/>
    <w:rsid w:val="0002345A"/>
    <w:rsid w:val="00023F65"/>
    <w:rsid w:val="00024352"/>
    <w:rsid w:val="00024BFC"/>
    <w:rsid w:val="00025632"/>
    <w:rsid w:val="000261B5"/>
    <w:rsid w:val="000302B7"/>
    <w:rsid w:val="0003058C"/>
    <w:rsid w:val="00030EBF"/>
    <w:rsid w:val="00030F83"/>
    <w:rsid w:val="00032670"/>
    <w:rsid w:val="00032EFC"/>
    <w:rsid w:val="00033062"/>
    <w:rsid w:val="00033388"/>
    <w:rsid w:val="00034913"/>
    <w:rsid w:val="0003557B"/>
    <w:rsid w:val="000355D8"/>
    <w:rsid w:val="00036251"/>
    <w:rsid w:val="00036BF3"/>
    <w:rsid w:val="00036C2C"/>
    <w:rsid w:val="00036C7E"/>
    <w:rsid w:val="000431A0"/>
    <w:rsid w:val="00043B7C"/>
    <w:rsid w:val="00044102"/>
    <w:rsid w:val="00044E86"/>
    <w:rsid w:val="00045CF5"/>
    <w:rsid w:val="00045E48"/>
    <w:rsid w:val="00046913"/>
    <w:rsid w:val="00046EC8"/>
    <w:rsid w:val="00047215"/>
    <w:rsid w:val="00047230"/>
    <w:rsid w:val="00047D00"/>
    <w:rsid w:val="000505B7"/>
    <w:rsid w:val="000508B4"/>
    <w:rsid w:val="0005127C"/>
    <w:rsid w:val="00051407"/>
    <w:rsid w:val="00051AB0"/>
    <w:rsid w:val="00051F68"/>
    <w:rsid w:val="00053F5F"/>
    <w:rsid w:val="00054821"/>
    <w:rsid w:val="000550DC"/>
    <w:rsid w:val="00055BF9"/>
    <w:rsid w:val="0005650F"/>
    <w:rsid w:val="00056CBD"/>
    <w:rsid w:val="00057906"/>
    <w:rsid w:val="000605F4"/>
    <w:rsid w:val="00060A29"/>
    <w:rsid w:val="00060BE4"/>
    <w:rsid w:val="000612D7"/>
    <w:rsid w:val="000620F0"/>
    <w:rsid w:val="000626F4"/>
    <w:rsid w:val="00063B03"/>
    <w:rsid w:val="0006509C"/>
    <w:rsid w:val="00066A9F"/>
    <w:rsid w:val="00067D90"/>
    <w:rsid w:val="00067DF4"/>
    <w:rsid w:val="000709B8"/>
    <w:rsid w:val="000716CD"/>
    <w:rsid w:val="000718A9"/>
    <w:rsid w:val="00071D45"/>
    <w:rsid w:val="00072D23"/>
    <w:rsid w:val="00074C4C"/>
    <w:rsid w:val="000757CF"/>
    <w:rsid w:val="00075B61"/>
    <w:rsid w:val="000771E8"/>
    <w:rsid w:val="0008011E"/>
    <w:rsid w:val="00080208"/>
    <w:rsid w:val="00081BB9"/>
    <w:rsid w:val="00081D72"/>
    <w:rsid w:val="00081E80"/>
    <w:rsid w:val="00082122"/>
    <w:rsid w:val="000829AE"/>
    <w:rsid w:val="00083658"/>
    <w:rsid w:val="00083F09"/>
    <w:rsid w:val="00085934"/>
    <w:rsid w:val="00085D16"/>
    <w:rsid w:val="00085D38"/>
    <w:rsid w:val="0008639D"/>
    <w:rsid w:val="00087868"/>
    <w:rsid w:val="00087BDC"/>
    <w:rsid w:val="000900B4"/>
    <w:rsid w:val="0009024C"/>
    <w:rsid w:val="000905D1"/>
    <w:rsid w:val="000921FD"/>
    <w:rsid w:val="0009296D"/>
    <w:rsid w:val="0009365A"/>
    <w:rsid w:val="00093C03"/>
    <w:rsid w:val="0009460B"/>
    <w:rsid w:val="000955BF"/>
    <w:rsid w:val="00096327"/>
    <w:rsid w:val="000A06F9"/>
    <w:rsid w:val="000A2548"/>
    <w:rsid w:val="000A39CD"/>
    <w:rsid w:val="000A45ED"/>
    <w:rsid w:val="000A4E4D"/>
    <w:rsid w:val="000A5844"/>
    <w:rsid w:val="000A5C7F"/>
    <w:rsid w:val="000A67D7"/>
    <w:rsid w:val="000A69F9"/>
    <w:rsid w:val="000A6EF7"/>
    <w:rsid w:val="000A72D7"/>
    <w:rsid w:val="000B0954"/>
    <w:rsid w:val="000B0C9B"/>
    <w:rsid w:val="000B0DBF"/>
    <w:rsid w:val="000B172C"/>
    <w:rsid w:val="000B1772"/>
    <w:rsid w:val="000B1820"/>
    <w:rsid w:val="000B2303"/>
    <w:rsid w:val="000B2407"/>
    <w:rsid w:val="000B26AD"/>
    <w:rsid w:val="000B2CEA"/>
    <w:rsid w:val="000B471A"/>
    <w:rsid w:val="000B4915"/>
    <w:rsid w:val="000B5628"/>
    <w:rsid w:val="000B5F8B"/>
    <w:rsid w:val="000C01B3"/>
    <w:rsid w:val="000C04B5"/>
    <w:rsid w:val="000C0633"/>
    <w:rsid w:val="000C0E20"/>
    <w:rsid w:val="000C10E7"/>
    <w:rsid w:val="000C2E5F"/>
    <w:rsid w:val="000C3035"/>
    <w:rsid w:val="000C4296"/>
    <w:rsid w:val="000C4E2B"/>
    <w:rsid w:val="000C6B6A"/>
    <w:rsid w:val="000C78C8"/>
    <w:rsid w:val="000C7AA6"/>
    <w:rsid w:val="000D03E4"/>
    <w:rsid w:val="000D0512"/>
    <w:rsid w:val="000D15B0"/>
    <w:rsid w:val="000D1D85"/>
    <w:rsid w:val="000D28FB"/>
    <w:rsid w:val="000D2921"/>
    <w:rsid w:val="000D507F"/>
    <w:rsid w:val="000D57D1"/>
    <w:rsid w:val="000D5A40"/>
    <w:rsid w:val="000D5B7E"/>
    <w:rsid w:val="000D5BE1"/>
    <w:rsid w:val="000D5D1D"/>
    <w:rsid w:val="000D5FF2"/>
    <w:rsid w:val="000D6255"/>
    <w:rsid w:val="000D6F11"/>
    <w:rsid w:val="000D7C89"/>
    <w:rsid w:val="000E05E3"/>
    <w:rsid w:val="000E11E1"/>
    <w:rsid w:val="000E2BA2"/>
    <w:rsid w:val="000E30EE"/>
    <w:rsid w:val="000E3620"/>
    <w:rsid w:val="000E4282"/>
    <w:rsid w:val="000E587F"/>
    <w:rsid w:val="000E5DBC"/>
    <w:rsid w:val="000E6162"/>
    <w:rsid w:val="000E66B0"/>
    <w:rsid w:val="000E6A66"/>
    <w:rsid w:val="000E7491"/>
    <w:rsid w:val="000E7A0E"/>
    <w:rsid w:val="000F01F0"/>
    <w:rsid w:val="000F0FFE"/>
    <w:rsid w:val="000F174B"/>
    <w:rsid w:val="000F1E53"/>
    <w:rsid w:val="000F236B"/>
    <w:rsid w:val="000F27DC"/>
    <w:rsid w:val="000F2D79"/>
    <w:rsid w:val="000F358A"/>
    <w:rsid w:val="000F3C22"/>
    <w:rsid w:val="000F4AA7"/>
    <w:rsid w:val="000F664B"/>
    <w:rsid w:val="000F71F9"/>
    <w:rsid w:val="000F7864"/>
    <w:rsid w:val="0010084D"/>
    <w:rsid w:val="00100B27"/>
    <w:rsid w:val="0010124B"/>
    <w:rsid w:val="00102FBB"/>
    <w:rsid w:val="00103837"/>
    <w:rsid w:val="00103883"/>
    <w:rsid w:val="00103C78"/>
    <w:rsid w:val="001041B0"/>
    <w:rsid w:val="001059E5"/>
    <w:rsid w:val="00105CD7"/>
    <w:rsid w:val="00105DB0"/>
    <w:rsid w:val="00105FCD"/>
    <w:rsid w:val="0010646D"/>
    <w:rsid w:val="00106CDC"/>
    <w:rsid w:val="00106D3A"/>
    <w:rsid w:val="001071E2"/>
    <w:rsid w:val="00107B8C"/>
    <w:rsid w:val="00107E14"/>
    <w:rsid w:val="00107EF3"/>
    <w:rsid w:val="00110AEA"/>
    <w:rsid w:val="00111911"/>
    <w:rsid w:val="00111974"/>
    <w:rsid w:val="001122D8"/>
    <w:rsid w:val="001130BA"/>
    <w:rsid w:val="00115702"/>
    <w:rsid w:val="001162D0"/>
    <w:rsid w:val="00117C4C"/>
    <w:rsid w:val="00120EF7"/>
    <w:rsid w:val="0012185C"/>
    <w:rsid w:val="0012191E"/>
    <w:rsid w:val="00121B72"/>
    <w:rsid w:val="00122BA5"/>
    <w:rsid w:val="00123B11"/>
    <w:rsid w:val="00123F1E"/>
    <w:rsid w:val="00124446"/>
    <w:rsid w:val="001258D2"/>
    <w:rsid w:val="00125BA9"/>
    <w:rsid w:val="00125C37"/>
    <w:rsid w:val="00125D98"/>
    <w:rsid w:val="00126DB2"/>
    <w:rsid w:val="00127278"/>
    <w:rsid w:val="001274D7"/>
    <w:rsid w:val="0013076C"/>
    <w:rsid w:val="00130E42"/>
    <w:rsid w:val="001312B8"/>
    <w:rsid w:val="00131E71"/>
    <w:rsid w:val="00132588"/>
    <w:rsid w:val="00132F1B"/>
    <w:rsid w:val="00133547"/>
    <w:rsid w:val="00134DAD"/>
    <w:rsid w:val="00135042"/>
    <w:rsid w:val="00135340"/>
    <w:rsid w:val="00135D74"/>
    <w:rsid w:val="00135F6C"/>
    <w:rsid w:val="001364FD"/>
    <w:rsid w:val="00136B2D"/>
    <w:rsid w:val="00137FDF"/>
    <w:rsid w:val="001403CA"/>
    <w:rsid w:val="00140F13"/>
    <w:rsid w:val="001420BD"/>
    <w:rsid w:val="0014298E"/>
    <w:rsid w:val="001439D5"/>
    <w:rsid w:val="00143C9A"/>
    <w:rsid w:val="00144327"/>
    <w:rsid w:val="001444E7"/>
    <w:rsid w:val="0014452F"/>
    <w:rsid w:val="00144A21"/>
    <w:rsid w:val="00144DC2"/>
    <w:rsid w:val="001451BE"/>
    <w:rsid w:val="00145F22"/>
    <w:rsid w:val="00146069"/>
    <w:rsid w:val="001471A7"/>
    <w:rsid w:val="00150387"/>
    <w:rsid w:val="001507D5"/>
    <w:rsid w:val="00150830"/>
    <w:rsid w:val="00150DEB"/>
    <w:rsid w:val="0015277A"/>
    <w:rsid w:val="00153175"/>
    <w:rsid w:val="00153A14"/>
    <w:rsid w:val="0015416F"/>
    <w:rsid w:val="00155983"/>
    <w:rsid w:val="001562F7"/>
    <w:rsid w:val="001567C0"/>
    <w:rsid w:val="00157029"/>
    <w:rsid w:val="0015709A"/>
    <w:rsid w:val="00160336"/>
    <w:rsid w:val="0016072F"/>
    <w:rsid w:val="00160E4D"/>
    <w:rsid w:val="00161D4C"/>
    <w:rsid w:val="00161F3A"/>
    <w:rsid w:val="00162E03"/>
    <w:rsid w:val="00163477"/>
    <w:rsid w:val="001634D9"/>
    <w:rsid w:val="00163D46"/>
    <w:rsid w:val="00163FD5"/>
    <w:rsid w:val="001655C2"/>
    <w:rsid w:val="00165ECD"/>
    <w:rsid w:val="001665DB"/>
    <w:rsid w:val="0016723A"/>
    <w:rsid w:val="001675E6"/>
    <w:rsid w:val="00170173"/>
    <w:rsid w:val="001707CF"/>
    <w:rsid w:val="00171261"/>
    <w:rsid w:val="001735F3"/>
    <w:rsid w:val="00173D5E"/>
    <w:rsid w:val="001746A6"/>
    <w:rsid w:val="00174AC8"/>
    <w:rsid w:val="00174C81"/>
    <w:rsid w:val="00177AD1"/>
    <w:rsid w:val="00181333"/>
    <w:rsid w:val="00181F74"/>
    <w:rsid w:val="0018208C"/>
    <w:rsid w:val="001827B1"/>
    <w:rsid w:val="001833F4"/>
    <w:rsid w:val="00183401"/>
    <w:rsid w:val="001839F8"/>
    <w:rsid w:val="00186BB7"/>
    <w:rsid w:val="001901D1"/>
    <w:rsid w:val="001901E5"/>
    <w:rsid w:val="00190960"/>
    <w:rsid w:val="00190ECC"/>
    <w:rsid w:val="0019146D"/>
    <w:rsid w:val="00191A08"/>
    <w:rsid w:val="001929C7"/>
    <w:rsid w:val="00192D4E"/>
    <w:rsid w:val="00192D6B"/>
    <w:rsid w:val="001947ED"/>
    <w:rsid w:val="00194F32"/>
    <w:rsid w:val="001961A2"/>
    <w:rsid w:val="0019643B"/>
    <w:rsid w:val="00197ABB"/>
    <w:rsid w:val="00197B0C"/>
    <w:rsid w:val="001A1831"/>
    <w:rsid w:val="001A1A77"/>
    <w:rsid w:val="001A26B6"/>
    <w:rsid w:val="001A2989"/>
    <w:rsid w:val="001A2FD2"/>
    <w:rsid w:val="001A4CD7"/>
    <w:rsid w:val="001A5B93"/>
    <w:rsid w:val="001B1E7C"/>
    <w:rsid w:val="001B2376"/>
    <w:rsid w:val="001B27B9"/>
    <w:rsid w:val="001B72B2"/>
    <w:rsid w:val="001B7A2B"/>
    <w:rsid w:val="001B7F42"/>
    <w:rsid w:val="001C195D"/>
    <w:rsid w:val="001C1C81"/>
    <w:rsid w:val="001C3FA4"/>
    <w:rsid w:val="001C4163"/>
    <w:rsid w:val="001C4394"/>
    <w:rsid w:val="001C52C8"/>
    <w:rsid w:val="001C56F6"/>
    <w:rsid w:val="001C5EC7"/>
    <w:rsid w:val="001C5F63"/>
    <w:rsid w:val="001C624A"/>
    <w:rsid w:val="001C6B64"/>
    <w:rsid w:val="001C790E"/>
    <w:rsid w:val="001C7C0F"/>
    <w:rsid w:val="001D01AC"/>
    <w:rsid w:val="001D062F"/>
    <w:rsid w:val="001D0DF4"/>
    <w:rsid w:val="001D0FB9"/>
    <w:rsid w:val="001D16C6"/>
    <w:rsid w:val="001D1FB2"/>
    <w:rsid w:val="001D2793"/>
    <w:rsid w:val="001D2DC5"/>
    <w:rsid w:val="001D3348"/>
    <w:rsid w:val="001D6657"/>
    <w:rsid w:val="001D6E64"/>
    <w:rsid w:val="001D7355"/>
    <w:rsid w:val="001E0895"/>
    <w:rsid w:val="001E2660"/>
    <w:rsid w:val="001E278E"/>
    <w:rsid w:val="001E319C"/>
    <w:rsid w:val="001E67D1"/>
    <w:rsid w:val="001E7CE7"/>
    <w:rsid w:val="001F0EC0"/>
    <w:rsid w:val="001F10F9"/>
    <w:rsid w:val="001F129E"/>
    <w:rsid w:val="001F181E"/>
    <w:rsid w:val="001F18FB"/>
    <w:rsid w:val="001F1FCF"/>
    <w:rsid w:val="001F2BB2"/>
    <w:rsid w:val="001F3134"/>
    <w:rsid w:val="001F3EF5"/>
    <w:rsid w:val="001F4281"/>
    <w:rsid w:val="001F4634"/>
    <w:rsid w:val="001F499C"/>
    <w:rsid w:val="001F4C72"/>
    <w:rsid w:val="001F66DC"/>
    <w:rsid w:val="001F6E3B"/>
    <w:rsid w:val="001F7033"/>
    <w:rsid w:val="0020053F"/>
    <w:rsid w:val="002006AA"/>
    <w:rsid w:val="002008A8"/>
    <w:rsid w:val="00202A3A"/>
    <w:rsid w:val="002030F0"/>
    <w:rsid w:val="00203CA0"/>
    <w:rsid w:val="00204ACC"/>
    <w:rsid w:val="0020556C"/>
    <w:rsid w:val="00206FA4"/>
    <w:rsid w:val="00210564"/>
    <w:rsid w:val="00210D86"/>
    <w:rsid w:val="00211283"/>
    <w:rsid w:val="00211C3F"/>
    <w:rsid w:val="00211D73"/>
    <w:rsid w:val="00212138"/>
    <w:rsid w:val="00212E23"/>
    <w:rsid w:val="00214C16"/>
    <w:rsid w:val="00215B43"/>
    <w:rsid w:val="0021752F"/>
    <w:rsid w:val="00217A84"/>
    <w:rsid w:val="00217D51"/>
    <w:rsid w:val="00221284"/>
    <w:rsid w:val="002225E8"/>
    <w:rsid w:val="0022370D"/>
    <w:rsid w:val="00223E66"/>
    <w:rsid w:val="00223FEF"/>
    <w:rsid w:val="00224DD7"/>
    <w:rsid w:val="00225714"/>
    <w:rsid w:val="00225C3A"/>
    <w:rsid w:val="00226815"/>
    <w:rsid w:val="00226F06"/>
    <w:rsid w:val="00227B85"/>
    <w:rsid w:val="00227C4C"/>
    <w:rsid w:val="00230B28"/>
    <w:rsid w:val="00230FE5"/>
    <w:rsid w:val="00231569"/>
    <w:rsid w:val="0023242C"/>
    <w:rsid w:val="00232D0B"/>
    <w:rsid w:val="00233D0A"/>
    <w:rsid w:val="0023411C"/>
    <w:rsid w:val="00234B8A"/>
    <w:rsid w:val="00234F8C"/>
    <w:rsid w:val="00235193"/>
    <w:rsid w:val="002351F3"/>
    <w:rsid w:val="00235458"/>
    <w:rsid w:val="00235F79"/>
    <w:rsid w:val="002369C9"/>
    <w:rsid w:val="0024060D"/>
    <w:rsid w:val="00241477"/>
    <w:rsid w:val="00242B50"/>
    <w:rsid w:val="00243218"/>
    <w:rsid w:val="00243C29"/>
    <w:rsid w:val="00244EC9"/>
    <w:rsid w:val="00245681"/>
    <w:rsid w:val="00247971"/>
    <w:rsid w:val="0024798B"/>
    <w:rsid w:val="002505B0"/>
    <w:rsid w:val="00251035"/>
    <w:rsid w:val="0025148A"/>
    <w:rsid w:val="0025160E"/>
    <w:rsid w:val="00252281"/>
    <w:rsid w:val="00253481"/>
    <w:rsid w:val="002543B2"/>
    <w:rsid w:val="00255C64"/>
    <w:rsid w:val="00257938"/>
    <w:rsid w:val="00260848"/>
    <w:rsid w:val="0026097C"/>
    <w:rsid w:val="00260B6E"/>
    <w:rsid w:val="00261077"/>
    <w:rsid w:val="00261C7A"/>
    <w:rsid w:val="00261C7C"/>
    <w:rsid w:val="00262577"/>
    <w:rsid w:val="00262ABB"/>
    <w:rsid w:val="00263099"/>
    <w:rsid w:val="00263D39"/>
    <w:rsid w:val="00263FE3"/>
    <w:rsid w:val="00264335"/>
    <w:rsid w:val="0026452F"/>
    <w:rsid w:val="00264BC2"/>
    <w:rsid w:val="00264E17"/>
    <w:rsid w:val="002664A9"/>
    <w:rsid w:val="00266C01"/>
    <w:rsid w:val="00266DDB"/>
    <w:rsid w:val="00267117"/>
    <w:rsid w:val="0026752B"/>
    <w:rsid w:val="00267582"/>
    <w:rsid w:val="00267C01"/>
    <w:rsid w:val="00267DA0"/>
    <w:rsid w:val="00267FAB"/>
    <w:rsid w:val="002702EF"/>
    <w:rsid w:val="002708DC"/>
    <w:rsid w:val="002715A5"/>
    <w:rsid w:val="00273390"/>
    <w:rsid w:val="002750CB"/>
    <w:rsid w:val="002752C8"/>
    <w:rsid w:val="00275A37"/>
    <w:rsid w:val="00276A45"/>
    <w:rsid w:val="0028060B"/>
    <w:rsid w:val="002806FD"/>
    <w:rsid w:val="002808E8"/>
    <w:rsid w:val="0028096C"/>
    <w:rsid w:val="002828CB"/>
    <w:rsid w:val="00283DA7"/>
    <w:rsid w:val="0028424B"/>
    <w:rsid w:val="00284BF0"/>
    <w:rsid w:val="00285099"/>
    <w:rsid w:val="002852CB"/>
    <w:rsid w:val="00287DD2"/>
    <w:rsid w:val="00287E62"/>
    <w:rsid w:val="00290E16"/>
    <w:rsid w:val="00290EE4"/>
    <w:rsid w:val="002913D3"/>
    <w:rsid w:val="00291860"/>
    <w:rsid w:val="00291D7A"/>
    <w:rsid w:val="002923A9"/>
    <w:rsid w:val="00294F16"/>
    <w:rsid w:val="00295892"/>
    <w:rsid w:val="00295FFA"/>
    <w:rsid w:val="00296153"/>
    <w:rsid w:val="002963AA"/>
    <w:rsid w:val="00297529"/>
    <w:rsid w:val="002975DF"/>
    <w:rsid w:val="00297C67"/>
    <w:rsid w:val="00297E90"/>
    <w:rsid w:val="002A079B"/>
    <w:rsid w:val="002A125B"/>
    <w:rsid w:val="002A1A9B"/>
    <w:rsid w:val="002A3045"/>
    <w:rsid w:val="002A4481"/>
    <w:rsid w:val="002A5C8E"/>
    <w:rsid w:val="002A5E42"/>
    <w:rsid w:val="002A70A1"/>
    <w:rsid w:val="002A7E52"/>
    <w:rsid w:val="002B054E"/>
    <w:rsid w:val="002B1D37"/>
    <w:rsid w:val="002B2946"/>
    <w:rsid w:val="002B3574"/>
    <w:rsid w:val="002B4526"/>
    <w:rsid w:val="002B5053"/>
    <w:rsid w:val="002B6570"/>
    <w:rsid w:val="002B66E4"/>
    <w:rsid w:val="002B768F"/>
    <w:rsid w:val="002B7B3E"/>
    <w:rsid w:val="002C014A"/>
    <w:rsid w:val="002C0248"/>
    <w:rsid w:val="002C2098"/>
    <w:rsid w:val="002C3F9F"/>
    <w:rsid w:val="002C7F49"/>
    <w:rsid w:val="002D01A5"/>
    <w:rsid w:val="002D1915"/>
    <w:rsid w:val="002D2269"/>
    <w:rsid w:val="002D410A"/>
    <w:rsid w:val="002D6428"/>
    <w:rsid w:val="002D7656"/>
    <w:rsid w:val="002D7869"/>
    <w:rsid w:val="002E0968"/>
    <w:rsid w:val="002E1B8D"/>
    <w:rsid w:val="002E2319"/>
    <w:rsid w:val="002E319D"/>
    <w:rsid w:val="002E33CB"/>
    <w:rsid w:val="002E3AC5"/>
    <w:rsid w:val="002E3F8B"/>
    <w:rsid w:val="002E5993"/>
    <w:rsid w:val="002E5F20"/>
    <w:rsid w:val="002F04A6"/>
    <w:rsid w:val="002F111C"/>
    <w:rsid w:val="002F34BA"/>
    <w:rsid w:val="002F37C2"/>
    <w:rsid w:val="002F3895"/>
    <w:rsid w:val="002F3F43"/>
    <w:rsid w:val="002F41BC"/>
    <w:rsid w:val="002F4264"/>
    <w:rsid w:val="002F6BE5"/>
    <w:rsid w:val="002F6FE6"/>
    <w:rsid w:val="002F7838"/>
    <w:rsid w:val="0030168F"/>
    <w:rsid w:val="003028F8"/>
    <w:rsid w:val="00302EFA"/>
    <w:rsid w:val="0030338D"/>
    <w:rsid w:val="00303CE2"/>
    <w:rsid w:val="00305342"/>
    <w:rsid w:val="00305639"/>
    <w:rsid w:val="00306618"/>
    <w:rsid w:val="00306811"/>
    <w:rsid w:val="00307832"/>
    <w:rsid w:val="00307B68"/>
    <w:rsid w:val="003104B1"/>
    <w:rsid w:val="00310D9E"/>
    <w:rsid w:val="00311C3D"/>
    <w:rsid w:val="00311D19"/>
    <w:rsid w:val="00311D33"/>
    <w:rsid w:val="00313A56"/>
    <w:rsid w:val="00314CF6"/>
    <w:rsid w:val="00316439"/>
    <w:rsid w:val="00316B5F"/>
    <w:rsid w:val="00316F1C"/>
    <w:rsid w:val="00316FC7"/>
    <w:rsid w:val="00317A30"/>
    <w:rsid w:val="00317CB6"/>
    <w:rsid w:val="00321F99"/>
    <w:rsid w:val="00323995"/>
    <w:rsid w:val="0032472F"/>
    <w:rsid w:val="00324944"/>
    <w:rsid w:val="0032684C"/>
    <w:rsid w:val="00326AED"/>
    <w:rsid w:val="00327801"/>
    <w:rsid w:val="0033105C"/>
    <w:rsid w:val="003323E8"/>
    <w:rsid w:val="00332684"/>
    <w:rsid w:val="00332EB1"/>
    <w:rsid w:val="003335AF"/>
    <w:rsid w:val="00333ECE"/>
    <w:rsid w:val="00334264"/>
    <w:rsid w:val="0033495C"/>
    <w:rsid w:val="0033533D"/>
    <w:rsid w:val="00335544"/>
    <w:rsid w:val="00335D7C"/>
    <w:rsid w:val="00335DCB"/>
    <w:rsid w:val="00335F57"/>
    <w:rsid w:val="00336132"/>
    <w:rsid w:val="00336354"/>
    <w:rsid w:val="00337AFB"/>
    <w:rsid w:val="00337BED"/>
    <w:rsid w:val="0034004B"/>
    <w:rsid w:val="00340F2E"/>
    <w:rsid w:val="00341514"/>
    <w:rsid w:val="00341ACE"/>
    <w:rsid w:val="00341BA3"/>
    <w:rsid w:val="00341DB4"/>
    <w:rsid w:val="00343A85"/>
    <w:rsid w:val="00344B3B"/>
    <w:rsid w:val="00345493"/>
    <w:rsid w:val="00346DD3"/>
    <w:rsid w:val="00351040"/>
    <w:rsid w:val="0035154F"/>
    <w:rsid w:val="0035324A"/>
    <w:rsid w:val="00353B7C"/>
    <w:rsid w:val="00353D9D"/>
    <w:rsid w:val="00354510"/>
    <w:rsid w:val="00355274"/>
    <w:rsid w:val="00356AD8"/>
    <w:rsid w:val="003575E3"/>
    <w:rsid w:val="00361320"/>
    <w:rsid w:val="0036188E"/>
    <w:rsid w:val="00361DC2"/>
    <w:rsid w:val="003631D8"/>
    <w:rsid w:val="00363A62"/>
    <w:rsid w:val="00363E82"/>
    <w:rsid w:val="00364262"/>
    <w:rsid w:val="0036457C"/>
    <w:rsid w:val="00364A64"/>
    <w:rsid w:val="003659E4"/>
    <w:rsid w:val="00365DC2"/>
    <w:rsid w:val="00371287"/>
    <w:rsid w:val="003719FD"/>
    <w:rsid w:val="00371B89"/>
    <w:rsid w:val="00374961"/>
    <w:rsid w:val="0037568C"/>
    <w:rsid w:val="00376297"/>
    <w:rsid w:val="003762C6"/>
    <w:rsid w:val="00381ED5"/>
    <w:rsid w:val="00383AE6"/>
    <w:rsid w:val="00384050"/>
    <w:rsid w:val="003847AD"/>
    <w:rsid w:val="0038558A"/>
    <w:rsid w:val="003863C7"/>
    <w:rsid w:val="003870C0"/>
    <w:rsid w:val="003872C8"/>
    <w:rsid w:val="0038795B"/>
    <w:rsid w:val="00387A8D"/>
    <w:rsid w:val="00387EBA"/>
    <w:rsid w:val="0039011C"/>
    <w:rsid w:val="00391B2C"/>
    <w:rsid w:val="00392073"/>
    <w:rsid w:val="0039211D"/>
    <w:rsid w:val="00393DB4"/>
    <w:rsid w:val="00394E3F"/>
    <w:rsid w:val="00395E0B"/>
    <w:rsid w:val="003962FA"/>
    <w:rsid w:val="00397171"/>
    <w:rsid w:val="0039774D"/>
    <w:rsid w:val="003A0AD0"/>
    <w:rsid w:val="003A2812"/>
    <w:rsid w:val="003A2845"/>
    <w:rsid w:val="003A2E62"/>
    <w:rsid w:val="003A6034"/>
    <w:rsid w:val="003A66E0"/>
    <w:rsid w:val="003A6EBD"/>
    <w:rsid w:val="003B01CD"/>
    <w:rsid w:val="003B05E1"/>
    <w:rsid w:val="003B0B14"/>
    <w:rsid w:val="003B0BB7"/>
    <w:rsid w:val="003B131B"/>
    <w:rsid w:val="003B17DB"/>
    <w:rsid w:val="003B2725"/>
    <w:rsid w:val="003B28DD"/>
    <w:rsid w:val="003B2EA7"/>
    <w:rsid w:val="003B2FD2"/>
    <w:rsid w:val="003B3872"/>
    <w:rsid w:val="003B3EC9"/>
    <w:rsid w:val="003B62B7"/>
    <w:rsid w:val="003C02A6"/>
    <w:rsid w:val="003C0404"/>
    <w:rsid w:val="003C08E0"/>
    <w:rsid w:val="003C0CFD"/>
    <w:rsid w:val="003C12A1"/>
    <w:rsid w:val="003C19A2"/>
    <w:rsid w:val="003C208E"/>
    <w:rsid w:val="003C2DE0"/>
    <w:rsid w:val="003C3D61"/>
    <w:rsid w:val="003C4E4A"/>
    <w:rsid w:val="003C50FA"/>
    <w:rsid w:val="003C51EA"/>
    <w:rsid w:val="003C5780"/>
    <w:rsid w:val="003C69A9"/>
    <w:rsid w:val="003C731F"/>
    <w:rsid w:val="003D05C4"/>
    <w:rsid w:val="003D08AB"/>
    <w:rsid w:val="003D182B"/>
    <w:rsid w:val="003D296C"/>
    <w:rsid w:val="003D4E93"/>
    <w:rsid w:val="003D5A51"/>
    <w:rsid w:val="003D5FC1"/>
    <w:rsid w:val="003D6094"/>
    <w:rsid w:val="003D6376"/>
    <w:rsid w:val="003E0B92"/>
    <w:rsid w:val="003E0FD3"/>
    <w:rsid w:val="003E2022"/>
    <w:rsid w:val="003E20A9"/>
    <w:rsid w:val="003E227D"/>
    <w:rsid w:val="003E28D5"/>
    <w:rsid w:val="003E2ECB"/>
    <w:rsid w:val="003E3F4C"/>
    <w:rsid w:val="003E4C50"/>
    <w:rsid w:val="003E4CC7"/>
    <w:rsid w:val="003E4E98"/>
    <w:rsid w:val="003E5BE3"/>
    <w:rsid w:val="003F0B21"/>
    <w:rsid w:val="003F0EB4"/>
    <w:rsid w:val="003F0F43"/>
    <w:rsid w:val="003F169C"/>
    <w:rsid w:val="003F1F72"/>
    <w:rsid w:val="003F3F5D"/>
    <w:rsid w:val="003F4857"/>
    <w:rsid w:val="003F4D0A"/>
    <w:rsid w:val="003F4DB9"/>
    <w:rsid w:val="003F50F7"/>
    <w:rsid w:val="003F5407"/>
    <w:rsid w:val="003F582C"/>
    <w:rsid w:val="003F5BD4"/>
    <w:rsid w:val="003F5CAD"/>
    <w:rsid w:val="003F5F91"/>
    <w:rsid w:val="003F6466"/>
    <w:rsid w:val="003F670A"/>
    <w:rsid w:val="003F6D3C"/>
    <w:rsid w:val="00400478"/>
    <w:rsid w:val="004007D8"/>
    <w:rsid w:val="00400C6F"/>
    <w:rsid w:val="004013EB"/>
    <w:rsid w:val="00401C7C"/>
    <w:rsid w:val="00402D05"/>
    <w:rsid w:val="004041DD"/>
    <w:rsid w:val="00404D36"/>
    <w:rsid w:val="00404EF6"/>
    <w:rsid w:val="0040545D"/>
    <w:rsid w:val="00406992"/>
    <w:rsid w:val="00406BE5"/>
    <w:rsid w:val="00407B42"/>
    <w:rsid w:val="00407C8C"/>
    <w:rsid w:val="00410A3F"/>
    <w:rsid w:val="004117B8"/>
    <w:rsid w:val="00411ED8"/>
    <w:rsid w:val="0041255C"/>
    <w:rsid w:val="00412BA9"/>
    <w:rsid w:val="00413F32"/>
    <w:rsid w:val="00414705"/>
    <w:rsid w:val="004149DF"/>
    <w:rsid w:val="00415C13"/>
    <w:rsid w:val="004166E1"/>
    <w:rsid w:val="00417C0F"/>
    <w:rsid w:val="0042016A"/>
    <w:rsid w:val="004207F9"/>
    <w:rsid w:val="004217EB"/>
    <w:rsid w:val="0042321A"/>
    <w:rsid w:val="004232F5"/>
    <w:rsid w:val="00423585"/>
    <w:rsid w:val="00423D3C"/>
    <w:rsid w:val="004247E0"/>
    <w:rsid w:val="004276E2"/>
    <w:rsid w:val="00427B92"/>
    <w:rsid w:val="00427EBA"/>
    <w:rsid w:val="004318C5"/>
    <w:rsid w:val="0043191F"/>
    <w:rsid w:val="00431D63"/>
    <w:rsid w:val="00432A22"/>
    <w:rsid w:val="00432D59"/>
    <w:rsid w:val="00433295"/>
    <w:rsid w:val="0043477B"/>
    <w:rsid w:val="00435806"/>
    <w:rsid w:val="00436D05"/>
    <w:rsid w:val="0043723B"/>
    <w:rsid w:val="004374E0"/>
    <w:rsid w:val="00437941"/>
    <w:rsid w:val="00437F1F"/>
    <w:rsid w:val="00437F8F"/>
    <w:rsid w:val="00437FA6"/>
    <w:rsid w:val="004401C4"/>
    <w:rsid w:val="00440C3D"/>
    <w:rsid w:val="00440CC1"/>
    <w:rsid w:val="00440E8B"/>
    <w:rsid w:val="00441A06"/>
    <w:rsid w:val="0044210C"/>
    <w:rsid w:val="00443566"/>
    <w:rsid w:val="0044396A"/>
    <w:rsid w:val="00445BF6"/>
    <w:rsid w:val="0044634F"/>
    <w:rsid w:val="004465B3"/>
    <w:rsid w:val="00447C1A"/>
    <w:rsid w:val="0045143F"/>
    <w:rsid w:val="00451A83"/>
    <w:rsid w:val="00451FF5"/>
    <w:rsid w:val="00452AA3"/>
    <w:rsid w:val="00453D67"/>
    <w:rsid w:val="00453E9D"/>
    <w:rsid w:val="00454D8F"/>
    <w:rsid w:val="00457005"/>
    <w:rsid w:val="0045730A"/>
    <w:rsid w:val="004576FD"/>
    <w:rsid w:val="00460031"/>
    <w:rsid w:val="004600B5"/>
    <w:rsid w:val="004608F6"/>
    <w:rsid w:val="00461D1D"/>
    <w:rsid w:val="00462356"/>
    <w:rsid w:val="00462FBF"/>
    <w:rsid w:val="004636BE"/>
    <w:rsid w:val="0046482C"/>
    <w:rsid w:val="0046513D"/>
    <w:rsid w:val="004651EC"/>
    <w:rsid w:val="004654B8"/>
    <w:rsid w:val="00465B57"/>
    <w:rsid w:val="00465BFA"/>
    <w:rsid w:val="00466D63"/>
    <w:rsid w:val="00466F48"/>
    <w:rsid w:val="0046724D"/>
    <w:rsid w:val="0046731F"/>
    <w:rsid w:val="00470F3A"/>
    <w:rsid w:val="00472249"/>
    <w:rsid w:val="0047239E"/>
    <w:rsid w:val="00473CF8"/>
    <w:rsid w:val="00473E67"/>
    <w:rsid w:val="00474ACB"/>
    <w:rsid w:val="0047580C"/>
    <w:rsid w:val="00476988"/>
    <w:rsid w:val="00477B4F"/>
    <w:rsid w:val="004800BB"/>
    <w:rsid w:val="00480166"/>
    <w:rsid w:val="0048039A"/>
    <w:rsid w:val="00480CC4"/>
    <w:rsid w:val="00480F5D"/>
    <w:rsid w:val="00481019"/>
    <w:rsid w:val="00481027"/>
    <w:rsid w:val="0048181A"/>
    <w:rsid w:val="00481A2A"/>
    <w:rsid w:val="00481D83"/>
    <w:rsid w:val="00482077"/>
    <w:rsid w:val="00482A4F"/>
    <w:rsid w:val="004855BB"/>
    <w:rsid w:val="00486347"/>
    <w:rsid w:val="004877E1"/>
    <w:rsid w:val="004903E7"/>
    <w:rsid w:val="00492391"/>
    <w:rsid w:val="004923A4"/>
    <w:rsid w:val="00492798"/>
    <w:rsid w:val="00492B2D"/>
    <w:rsid w:val="0049378F"/>
    <w:rsid w:val="004944BB"/>
    <w:rsid w:val="004950FB"/>
    <w:rsid w:val="0049518F"/>
    <w:rsid w:val="00496694"/>
    <w:rsid w:val="0049750C"/>
    <w:rsid w:val="004A176E"/>
    <w:rsid w:val="004A197F"/>
    <w:rsid w:val="004A30AC"/>
    <w:rsid w:val="004A3469"/>
    <w:rsid w:val="004A3AE1"/>
    <w:rsid w:val="004A3D2E"/>
    <w:rsid w:val="004A44EC"/>
    <w:rsid w:val="004A4C85"/>
    <w:rsid w:val="004A5242"/>
    <w:rsid w:val="004A52FE"/>
    <w:rsid w:val="004A5C49"/>
    <w:rsid w:val="004A6AB3"/>
    <w:rsid w:val="004B07F8"/>
    <w:rsid w:val="004B0AE3"/>
    <w:rsid w:val="004B167A"/>
    <w:rsid w:val="004B3494"/>
    <w:rsid w:val="004B3DF2"/>
    <w:rsid w:val="004B4BD1"/>
    <w:rsid w:val="004B5B36"/>
    <w:rsid w:val="004B665F"/>
    <w:rsid w:val="004B68DA"/>
    <w:rsid w:val="004B6D80"/>
    <w:rsid w:val="004B79AC"/>
    <w:rsid w:val="004B79CF"/>
    <w:rsid w:val="004B7E3C"/>
    <w:rsid w:val="004C0043"/>
    <w:rsid w:val="004C0364"/>
    <w:rsid w:val="004C05EA"/>
    <w:rsid w:val="004C0DA3"/>
    <w:rsid w:val="004C140E"/>
    <w:rsid w:val="004C1F04"/>
    <w:rsid w:val="004C278B"/>
    <w:rsid w:val="004C3280"/>
    <w:rsid w:val="004C38F0"/>
    <w:rsid w:val="004C4A13"/>
    <w:rsid w:val="004C4B3B"/>
    <w:rsid w:val="004C557B"/>
    <w:rsid w:val="004C71E8"/>
    <w:rsid w:val="004C760C"/>
    <w:rsid w:val="004C77D4"/>
    <w:rsid w:val="004C7F8A"/>
    <w:rsid w:val="004D05B6"/>
    <w:rsid w:val="004D125F"/>
    <w:rsid w:val="004D268C"/>
    <w:rsid w:val="004D285F"/>
    <w:rsid w:val="004D28B4"/>
    <w:rsid w:val="004D40BE"/>
    <w:rsid w:val="004D728E"/>
    <w:rsid w:val="004D7303"/>
    <w:rsid w:val="004D73D8"/>
    <w:rsid w:val="004E047E"/>
    <w:rsid w:val="004E0C5F"/>
    <w:rsid w:val="004E1C4D"/>
    <w:rsid w:val="004E1C7D"/>
    <w:rsid w:val="004E2BAC"/>
    <w:rsid w:val="004E312A"/>
    <w:rsid w:val="004E4786"/>
    <w:rsid w:val="004E4973"/>
    <w:rsid w:val="004E497D"/>
    <w:rsid w:val="004E49FD"/>
    <w:rsid w:val="004E519D"/>
    <w:rsid w:val="004E60D6"/>
    <w:rsid w:val="004E6902"/>
    <w:rsid w:val="004E6BF1"/>
    <w:rsid w:val="004E7C4C"/>
    <w:rsid w:val="004F060B"/>
    <w:rsid w:val="004F19EC"/>
    <w:rsid w:val="004F1D5A"/>
    <w:rsid w:val="004F22D7"/>
    <w:rsid w:val="004F3541"/>
    <w:rsid w:val="004F42B0"/>
    <w:rsid w:val="004F72BE"/>
    <w:rsid w:val="005006C9"/>
    <w:rsid w:val="005012BC"/>
    <w:rsid w:val="00502024"/>
    <w:rsid w:val="00503CBB"/>
    <w:rsid w:val="005047D1"/>
    <w:rsid w:val="005049F1"/>
    <w:rsid w:val="0050565A"/>
    <w:rsid w:val="00506583"/>
    <w:rsid w:val="00507961"/>
    <w:rsid w:val="00507BCB"/>
    <w:rsid w:val="00510D57"/>
    <w:rsid w:val="00512062"/>
    <w:rsid w:val="005120FA"/>
    <w:rsid w:val="00512AA7"/>
    <w:rsid w:val="00512B62"/>
    <w:rsid w:val="00513791"/>
    <w:rsid w:val="00513804"/>
    <w:rsid w:val="00513D3D"/>
    <w:rsid w:val="0051743C"/>
    <w:rsid w:val="00520423"/>
    <w:rsid w:val="0052095F"/>
    <w:rsid w:val="00520A3D"/>
    <w:rsid w:val="00521461"/>
    <w:rsid w:val="00521E75"/>
    <w:rsid w:val="00523774"/>
    <w:rsid w:val="00523CC7"/>
    <w:rsid w:val="00523DBE"/>
    <w:rsid w:val="00524BEB"/>
    <w:rsid w:val="005250B1"/>
    <w:rsid w:val="00525109"/>
    <w:rsid w:val="00525E5B"/>
    <w:rsid w:val="00526983"/>
    <w:rsid w:val="00530276"/>
    <w:rsid w:val="0053088D"/>
    <w:rsid w:val="005321BF"/>
    <w:rsid w:val="00532216"/>
    <w:rsid w:val="00532DAC"/>
    <w:rsid w:val="00533407"/>
    <w:rsid w:val="00533A4D"/>
    <w:rsid w:val="0053591C"/>
    <w:rsid w:val="00535C9C"/>
    <w:rsid w:val="005367C2"/>
    <w:rsid w:val="00540681"/>
    <w:rsid w:val="005410F7"/>
    <w:rsid w:val="00541102"/>
    <w:rsid w:val="00541734"/>
    <w:rsid w:val="00541FB3"/>
    <w:rsid w:val="00542201"/>
    <w:rsid w:val="005427D8"/>
    <w:rsid w:val="00542C89"/>
    <w:rsid w:val="00543F75"/>
    <w:rsid w:val="00544B35"/>
    <w:rsid w:val="00545602"/>
    <w:rsid w:val="00545B55"/>
    <w:rsid w:val="0054685B"/>
    <w:rsid w:val="005479A8"/>
    <w:rsid w:val="005503ED"/>
    <w:rsid w:val="005513AF"/>
    <w:rsid w:val="005533C4"/>
    <w:rsid w:val="00553575"/>
    <w:rsid w:val="00553919"/>
    <w:rsid w:val="00553EF8"/>
    <w:rsid w:val="0055435E"/>
    <w:rsid w:val="005547EE"/>
    <w:rsid w:val="00555032"/>
    <w:rsid w:val="00555AC7"/>
    <w:rsid w:val="00555D88"/>
    <w:rsid w:val="00555DCB"/>
    <w:rsid w:val="005560FA"/>
    <w:rsid w:val="00556D21"/>
    <w:rsid w:val="00560648"/>
    <w:rsid w:val="00560AAE"/>
    <w:rsid w:val="00560F01"/>
    <w:rsid w:val="005620A1"/>
    <w:rsid w:val="0056467B"/>
    <w:rsid w:val="00565784"/>
    <w:rsid w:val="00565A87"/>
    <w:rsid w:val="00566290"/>
    <w:rsid w:val="00566C01"/>
    <w:rsid w:val="005671CA"/>
    <w:rsid w:val="00567806"/>
    <w:rsid w:val="0056780F"/>
    <w:rsid w:val="005679BD"/>
    <w:rsid w:val="00570DF9"/>
    <w:rsid w:val="00572EB6"/>
    <w:rsid w:val="00572F92"/>
    <w:rsid w:val="005733BF"/>
    <w:rsid w:val="00574263"/>
    <w:rsid w:val="0057452C"/>
    <w:rsid w:val="005753A8"/>
    <w:rsid w:val="00575AC3"/>
    <w:rsid w:val="00576025"/>
    <w:rsid w:val="00576DC0"/>
    <w:rsid w:val="005779CA"/>
    <w:rsid w:val="005800DF"/>
    <w:rsid w:val="00580B80"/>
    <w:rsid w:val="00580DBB"/>
    <w:rsid w:val="00580EBD"/>
    <w:rsid w:val="00581CBD"/>
    <w:rsid w:val="005823B8"/>
    <w:rsid w:val="0058425C"/>
    <w:rsid w:val="0058713F"/>
    <w:rsid w:val="00587221"/>
    <w:rsid w:val="005874EF"/>
    <w:rsid w:val="00587BC1"/>
    <w:rsid w:val="00587DB0"/>
    <w:rsid w:val="00590437"/>
    <w:rsid w:val="005909AD"/>
    <w:rsid w:val="00591693"/>
    <w:rsid w:val="005924A0"/>
    <w:rsid w:val="00594A5D"/>
    <w:rsid w:val="00595087"/>
    <w:rsid w:val="005968B2"/>
    <w:rsid w:val="005970F5"/>
    <w:rsid w:val="00597398"/>
    <w:rsid w:val="00597ECB"/>
    <w:rsid w:val="005A040F"/>
    <w:rsid w:val="005A0C13"/>
    <w:rsid w:val="005A0DE1"/>
    <w:rsid w:val="005A54E9"/>
    <w:rsid w:val="005A6353"/>
    <w:rsid w:val="005A7140"/>
    <w:rsid w:val="005B0A58"/>
    <w:rsid w:val="005B116A"/>
    <w:rsid w:val="005B12B2"/>
    <w:rsid w:val="005B18E2"/>
    <w:rsid w:val="005B1F17"/>
    <w:rsid w:val="005B3070"/>
    <w:rsid w:val="005B389D"/>
    <w:rsid w:val="005B3E98"/>
    <w:rsid w:val="005B4D71"/>
    <w:rsid w:val="005B5839"/>
    <w:rsid w:val="005B5AA5"/>
    <w:rsid w:val="005B6888"/>
    <w:rsid w:val="005B6C0C"/>
    <w:rsid w:val="005B7ACF"/>
    <w:rsid w:val="005B7B8C"/>
    <w:rsid w:val="005B7D54"/>
    <w:rsid w:val="005C03E8"/>
    <w:rsid w:val="005C058D"/>
    <w:rsid w:val="005C15FD"/>
    <w:rsid w:val="005C179B"/>
    <w:rsid w:val="005C1CEE"/>
    <w:rsid w:val="005C377D"/>
    <w:rsid w:val="005C3810"/>
    <w:rsid w:val="005C39C2"/>
    <w:rsid w:val="005C3A61"/>
    <w:rsid w:val="005C59A9"/>
    <w:rsid w:val="005C64C5"/>
    <w:rsid w:val="005C68C2"/>
    <w:rsid w:val="005C6909"/>
    <w:rsid w:val="005C6983"/>
    <w:rsid w:val="005C6B7A"/>
    <w:rsid w:val="005C6C33"/>
    <w:rsid w:val="005C72DE"/>
    <w:rsid w:val="005C782A"/>
    <w:rsid w:val="005D10C3"/>
    <w:rsid w:val="005D1111"/>
    <w:rsid w:val="005D1A98"/>
    <w:rsid w:val="005D25BE"/>
    <w:rsid w:val="005D77A8"/>
    <w:rsid w:val="005E0A45"/>
    <w:rsid w:val="005E1295"/>
    <w:rsid w:val="005E1767"/>
    <w:rsid w:val="005E225B"/>
    <w:rsid w:val="005E23E3"/>
    <w:rsid w:val="005E3155"/>
    <w:rsid w:val="005E37AC"/>
    <w:rsid w:val="005E3E14"/>
    <w:rsid w:val="005E46E4"/>
    <w:rsid w:val="005E4C9B"/>
    <w:rsid w:val="005E58A9"/>
    <w:rsid w:val="005E6B3B"/>
    <w:rsid w:val="005F0D07"/>
    <w:rsid w:val="005F1B1F"/>
    <w:rsid w:val="005F2372"/>
    <w:rsid w:val="005F2936"/>
    <w:rsid w:val="005F2AD2"/>
    <w:rsid w:val="005F34E8"/>
    <w:rsid w:val="005F3988"/>
    <w:rsid w:val="005F5486"/>
    <w:rsid w:val="005F54FA"/>
    <w:rsid w:val="005F584B"/>
    <w:rsid w:val="005F60CA"/>
    <w:rsid w:val="005F7554"/>
    <w:rsid w:val="005F7651"/>
    <w:rsid w:val="005F7E34"/>
    <w:rsid w:val="00600196"/>
    <w:rsid w:val="00601068"/>
    <w:rsid w:val="00601102"/>
    <w:rsid w:val="0060118F"/>
    <w:rsid w:val="006044A2"/>
    <w:rsid w:val="00604C86"/>
    <w:rsid w:val="00605B83"/>
    <w:rsid w:val="00605F63"/>
    <w:rsid w:val="00606207"/>
    <w:rsid w:val="00606A6B"/>
    <w:rsid w:val="00606B6D"/>
    <w:rsid w:val="006073EF"/>
    <w:rsid w:val="00607AAB"/>
    <w:rsid w:val="00610B76"/>
    <w:rsid w:val="006111A3"/>
    <w:rsid w:val="0061152F"/>
    <w:rsid w:val="00611B97"/>
    <w:rsid w:val="00611BC3"/>
    <w:rsid w:val="00611DB0"/>
    <w:rsid w:val="0061292D"/>
    <w:rsid w:val="00613283"/>
    <w:rsid w:val="00614481"/>
    <w:rsid w:val="00614778"/>
    <w:rsid w:val="00615172"/>
    <w:rsid w:val="006151DA"/>
    <w:rsid w:val="00615586"/>
    <w:rsid w:val="006167AC"/>
    <w:rsid w:val="00621072"/>
    <w:rsid w:val="00621173"/>
    <w:rsid w:val="00621FB3"/>
    <w:rsid w:val="00622E1E"/>
    <w:rsid w:val="0062337A"/>
    <w:rsid w:val="00623B1B"/>
    <w:rsid w:val="00624D42"/>
    <w:rsid w:val="0062575F"/>
    <w:rsid w:val="00626116"/>
    <w:rsid w:val="00627226"/>
    <w:rsid w:val="006274D0"/>
    <w:rsid w:val="00630BF7"/>
    <w:rsid w:val="00630ED3"/>
    <w:rsid w:val="006317D9"/>
    <w:rsid w:val="00632709"/>
    <w:rsid w:val="006327AE"/>
    <w:rsid w:val="00634146"/>
    <w:rsid w:val="0063438A"/>
    <w:rsid w:val="00634D3B"/>
    <w:rsid w:val="00634E17"/>
    <w:rsid w:val="00635EE9"/>
    <w:rsid w:val="00636A42"/>
    <w:rsid w:val="00637D19"/>
    <w:rsid w:val="006402D1"/>
    <w:rsid w:val="0064090B"/>
    <w:rsid w:val="0064188E"/>
    <w:rsid w:val="006419DC"/>
    <w:rsid w:val="006431F5"/>
    <w:rsid w:val="00643E1D"/>
    <w:rsid w:val="00644022"/>
    <w:rsid w:val="00644F3B"/>
    <w:rsid w:val="006464E3"/>
    <w:rsid w:val="006475E1"/>
    <w:rsid w:val="00650410"/>
    <w:rsid w:val="00652859"/>
    <w:rsid w:val="006529FB"/>
    <w:rsid w:val="00652DA7"/>
    <w:rsid w:val="006535A5"/>
    <w:rsid w:val="0065390D"/>
    <w:rsid w:val="00653CC7"/>
    <w:rsid w:val="0065468C"/>
    <w:rsid w:val="00654960"/>
    <w:rsid w:val="00655299"/>
    <w:rsid w:val="00655D1A"/>
    <w:rsid w:val="00656505"/>
    <w:rsid w:val="00656AAD"/>
    <w:rsid w:val="0065740A"/>
    <w:rsid w:val="00657ACD"/>
    <w:rsid w:val="00660407"/>
    <w:rsid w:val="006616F2"/>
    <w:rsid w:val="00662470"/>
    <w:rsid w:val="00663E8B"/>
    <w:rsid w:val="0066408F"/>
    <w:rsid w:val="006658D0"/>
    <w:rsid w:val="00665E8A"/>
    <w:rsid w:val="00666866"/>
    <w:rsid w:val="00667599"/>
    <w:rsid w:val="006702D7"/>
    <w:rsid w:val="00670369"/>
    <w:rsid w:val="0067037E"/>
    <w:rsid w:val="00670B3F"/>
    <w:rsid w:val="00671C44"/>
    <w:rsid w:val="00672839"/>
    <w:rsid w:val="00673267"/>
    <w:rsid w:val="006735D5"/>
    <w:rsid w:val="00673DBA"/>
    <w:rsid w:val="00673F77"/>
    <w:rsid w:val="00674325"/>
    <w:rsid w:val="00674A82"/>
    <w:rsid w:val="00675221"/>
    <w:rsid w:val="00676254"/>
    <w:rsid w:val="006762D8"/>
    <w:rsid w:val="0067691C"/>
    <w:rsid w:val="006819F9"/>
    <w:rsid w:val="00681ADB"/>
    <w:rsid w:val="006826C5"/>
    <w:rsid w:val="00682B43"/>
    <w:rsid w:val="00683315"/>
    <w:rsid w:val="006834F2"/>
    <w:rsid w:val="006840B3"/>
    <w:rsid w:val="00684332"/>
    <w:rsid w:val="00684864"/>
    <w:rsid w:val="0068673B"/>
    <w:rsid w:val="00686EA6"/>
    <w:rsid w:val="00687016"/>
    <w:rsid w:val="006878CE"/>
    <w:rsid w:val="00687A96"/>
    <w:rsid w:val="0069051F"/>
    <w:rsid w:val="00690D08"/>
    <w:rsid w:val="0069200A"/>
    <w:rsid w:val="0069252D"/>
    <w:rsid w:val="00692896"/>
    <w:rsid w:val="00692EAE"/>
    <w:rsid w:val="00693A37"/>
    <w:rsid w:val="00695DA6"/>
    <w:rsid w:val="006970FE"/>
    <w:rsid w:val="006A19A0"/>
    <w:rsid w:val="006A1BEE"/>
    <w:rsid w:val="006A2052"/>
    <w:rsid w:val="006A37EB"/>
    <w:rsid w:val="006A3872"/>
    <w:rsid w:val="006A3B29"/>
    <w:rsid w:val="006A3C47"/>
    <w:rsid w:val="006A52EC"/>
    <w:rsid w:val="006A590E"/>
    <w:rsid w:val="006A5C18"/>
    <w:rsid w:val="006A5EDA"/>
    <w:rsid w:val="006B026C"/>
    <w:rsid w:val="006B02A6"/>
    <w:rsid w:val="006B07AD"/>
    <w:rsid w:val="006B0AA8"/>
    <w:rsid w:val="006B0CD8"/>
    <w:rsid w:val="006B0F7F"/>
    <w:rsid w:val="006B138E"/>
    <w:rsid w:val="006B232B"/>
    <w:rsid w:val="006B24BB"/>
    <w:rsid w:val="006B2701"/>
    <w:rsid w:val="006B2D64"/>
    <w:rsid w:val="006B2F7D"/>
    <w:rsid w:val="006B3DD8"/>
    <w:rsid w:val="006B557F"/>
    <w:rsid w:val="006B5754"/>
    <w:rsid w:val="006B5917"/>
    <w:rsid w:val="006B6AA1"/>
    <w:rsid w:val="006C04CB"/>
    <w:rsid w:val="006C063D"/>
    <w:rsid w:val="006C09E5"/>
    <w:rsid w:val="006C13EA"/>
    <w:rsid w:val="006C1C12"/>
    <w:rsid w:val="006C34EE"/>
    <w:rsid w:val="006C35F5"/>
    <w:rsid w:val="006C3A28"/>
    <w:rsid w:val="006C4658"/>
    <w:rsid w:val="006C49AC"/>
    <w:rsid w:val="006C51B7"/>
    <w:rsid w:val="006C57A6"/>
    <w:rsid w:val="006C5A82"/>
    <w:rsid w:val="006C5BED"/>
    <w:rsid w:val="006C6DC6"/>
    <w:rsid w:val="006D08B9"/>
    <w:rsid w:val="006D10EE"/>
    <w:rsid w:val="006D3775"/>
    <w:rsid w:val="006D4707"/>
    <w:rsid w:val="006D6B83"/>
    <w:rsid w:val="006D6BE6"/>
    <w:rsid w:val="006D74CC"/>
    <w:rsid w:val="006D7512"/>
    <w:rsid w:val="006E3162"/>
    <w:rsid w:val="006E31F3"/>
    <w:rsid w:val="006E3264"/>
    <w:rsid w:val="006E3E7F"/>
    <w:rsid w:val="006E51AB"/>
    <w:rsid w:val="006E54D0"/>
    <w:rsid w:val="006E6449"/>
    <w:rsid w:val="006E6DEE"/>
    <w:rsid w:val="006E73CD"/>
    <w:rsid w:val="006E7875"/>
    <w:rsid w:val="006E79F8"/>
    <w:rsid w:val="006E7BEC"/>
    <w:rsid w:val="006F01A9"/>
    <w:rsid w:val="006F0D97"/>
    <w:rsid w:val="006F0E24"/>
    <w:rsid w:val="006F4025"/>
    <w:rsid w:val="006F422C"/>
    <w:rsid w:val="006F4861"/>
    <w:rsid w:val="006F4A4B"/>
    <w:rsid w:val="006F53F4"/>
    <w:rsid w:val="006F6A26"/>
    <w:rsid w:val="006F79F7"/>
    <w:rsid w:val="00700BF7"/>
    <w:rsid w:val="00700FC6"/>
    <w:rsid w:val="0070141D"/>
    <w:rsid w:val="00701F70"/>
    <w:rsid w:val="00701FEA"/>
    <w:rsid w:val="007022E3"/>
    <w:rsid w:val="00702559"/>
    <w:rsid w:val="00702CA8"/>
    <w:rsid w:val="00703349"/>
    <w:rsid w:val="00703515"/>
    <w:rsid w:val="0070435B"/>
    <w:rsid w:val="007044FA"/>
    <w:rsid w:val="00704C1A"/>
    <w:rsid w:val="00705279"/>
    <w:rsid w:val="00705296"/>
    <w:rsid w:val="00706048"/>
    <w:rsid w:val="007062A8"/>
    <w:rsid w:val="00707697"/>
    <w:rsid w:val="007103CF"/>
    <w:rsid w:val="0071049A"/>
    <w:rsid w:val="00710607"/>
    <w:rsid w:val="00710CEC"/>
    <w:rsid w:val="00711E1A"/>
    <w:rsid w:val="007128F8"/>
    <w:rsid w:val="00714575"/>
    <w:rsid w:val="007148FB"/>
    <w:rsid w:val="00715029"/>
    <w:rsid w:val="007150B7"/>
    <w:rsid w:val="007158BF"/>
    <w:rsid w:val="00717312"/>
    <w:rsid w:val="00717748"/>
    <w:rsid w:val="00717C9E"/>
    <w:rsid w:val="0072047E"/>
    <w:rsid w:val="007205A6"/>
    <w:rsid w:val="00721DEF"/>
    <w:rsid w:val="00721EC8"/>
    <w:rsid w:val="00724CF4"/>
    <w:rsid w:val="00724E1D"/>
    <w:rsid w:val="00725B39"/>
    <w:rsid w:val="00725E00"/>
    <w:rsid w:val="00726A52"/>
    <w:rsid w:val="00727663"/>
    <w:rsid w:val="007313F1"/>
    <w:rsid w:val="00732884"/>
    <w:rsid w:val="00732AFB"/>
    <w:rsid w:val="00733036"/>
    <w:rsid w:val="0073371D"/>
    <w:rsid w:val="00733A4A"/>
    <w:rsid w:val="00733D12"/>
    <w:rsid w:val="00733E2D"/>
    <w:rsid w:val="0073472A"/>
    <w:rsid w:val="00735084"/>
    <w:rsid w:val="007352C7"/>
    <w:rsid w:val="0073554C"/>
    <w:rsid w:val="00735C39"/>
    <w:rsid w:val="007369FC"/>
    <w:rsid w:val="0073749F"/>
    <w:rsid w:val="00740A8D"/>
    <w:rsid w:val="007412F4"/>
    <w:rsid w:val="007418D2"/>
    <w:rsid w:val="00741AD1"/>
    <w:rsid w:val="0074407B"/>
    <w:rsid w:val="007461D2"/>
    <w:rsid w:val="0074716E"/>
    <w:rsid w:val="0074788C"/>
    <w:rsid w:val="007504D2"/>
    <w:rsid w:val="0075050E"/>
    <w:rsid w:val="00750AFB"/>
    <w:rsid w:val="00751E76"/>
    <w:rsid w:val="00752454"/>
    <w:rsid w:val="007526B7"/>
    <w:rsid w:val="00752A06"/>
    <w:rsid w:val="00753667"/>
    <w:rsid w:val="00753778"/>
    <w:rsid w:val="007537CA"/>
    <w:rsid w:val="00753816"/>
    <w:rsid w:val="007564B2"/>
    <w:rsid w:val="00760018"/>
    <w:rsid w:val="00761C7C"/>
    <w:rsid w:val="00763087"/>
    <w:rsid w:val="00764BFC"/>
    <w:rsid w:val="00764DE5"/>
    <w:rsid w:val="0076506D"/>
    <w:rsid w:val="00766A87"/>
    <w:rsid w:val="0076720B"/>
    <w:rsid w:val="00767E95"/>
    <w:rsid w:val="0077055F"/>
    <w:rsid w:val="00771A49"/>
    <w:rsid w:val="00772DC4"/>
    <w:rsid w:val="007738EF"/>
    <w:rsid w:val="00773969"/>
    <w:rsid w:val="00774263"/>
    <w:rsid w:val="007744BC"/>
    <w:rsid w:val="00774DEF"/>
    <w:rsid w:val="00775B9E"/>
    <w:rsid w:val="00776405"/>
    <w:rsid w:val="00776E2A"/>
    <w:rsid w:val="007772A9"/>
    <w:rsid w:val="00780470"/>
    <w:rsid w:val="007806B8"/>
    <w:rsid w:val="00780C9E"/>
    <w:rsid w:val="00781C66"/>
    <w:rsid w:val="007824E5"/>
    <w:rsid w:val="0078325A"/>
    <w:rsid w:val="007832B8"/>
    <w:rsid w:val="007840AD"/>
    <w:rsid w:val="007843FD"/>
    <w:rsid w:val="00785AB2"/>
    <w:rsid w:val="00785EAE"/>
    <w:rsid w:val="00787363"/>
    <w:rsid w:val="007876E3"/>
    <w:rsid w:val="00790490"/>
    <w:rsid w:val="00791EE7"/>
    <w:rsid w:val="00793554"/>
    <w:rsid w:val="00793D31"/>
    <w:rsid w:val="00793EAF"/>
    <w:rsid w:val="007941A1"/>
    <w:rsid w:val="007942D9"/>
    <w:rsid w:val="00794F85"/>
    <w:rsid w:val="007954EF"/>
    <w:rsid w:val="0079586A"/>
    <w:rsid w:val="00795959"/>
    <w:rsid w:val="00795E03"/>
    <w:rsid w:val="00796225"/>
    <w:rsid w:val="007962A8"/>
    <w:rsid w:val="00796728"/>
    <w:rsid w:val="00796A0A"/>
    <w:rsid w:val="00796AEF"/>
    <w:rsid w:val="00797452"/>
    <w:rsid w:val="00797481"/>
    <w:rsid w:val="007A1F76"/>
    <w:rsid w:val="007A22A6"/>
    <w:rsid w:val="007A3367"/>
    <w:rsid w:val="007A3C44"/>
    <w:rsid w:val="007A3F45"/>
    <w:rsid w:val="007A46BC"/>
    <w:rsid w:val="007A49F3"/>
    <w:rsid w:val="007A59F2"/>
    <w:rsid w:val="007A6016"/>
    <w:rsid w:val="007A601E"/>
    <w:rsid w:val="007A6409"/>
    <w:rsid w:val="007A7C97"/>
    <w:rsid w:val="007B073E"/>
    <w:rsid w:val="007B0B0C"/>
    <w:rsid w:val="007B146E"/>
    <w:rsid w:val="007B298E"/>
    <w:rsid w:val="007B2A16"/>
    <w:rsid w:val="007B2A52"/>
    <w:rsid w:val="007B2B0A"/>
    <w:rsid w:val="007B2E19"/>
    <w:rsid w:val="007B32E4"/>
    <w:rsid w:val="007B36E9"/>
    <w:rsid w:val="007B4D8A"/>
    <w:rsid w:val="007B554C"/>
    <w:rsid w:val="007B6127"/>
    <w:rsid w:val="007B64EB"/>
    <w:rsid w:val="007B67E8"/>
    <w:rsid w:val="007B7B1C"/>
    <w:rsid w:val="007B7FB0"/>
    <w:rsid w:val="007C0276"/>
    <w:rsid w:val="007C0497"/>
    <w:rsid w:val="007C16A7"/>
    <w:rsid w:val="007C1E27"/>
    <w:rsid w:val="007C2042"/>
    <w:rsid w:val="007C284D"/>
    <w:rsid w:val="007C2852"/>
    <w:rsid w:val="007C2925"/>
    <w:rsid w:val="007C2B10"/>
    <w:rsid w:val="007C2B2F"/>
    <w:rsid w:val="007C3462"/>
    <w:rsid w:val="007C4404"/>
    <w:rsid w:val="007C4951"/>
    <w:rsid w:val="007C4C10"/>
    <w:rsid w:val="007C4D5C"/>
    <w:rsid w:val="007C512E"/>
    <w:rsid w:val="007C5155"/>
    <w:rsid w:val="007C562B"/>
    <w:rsid w:val="007C57C3"/>
    <w:rsid w:val="007C77EA"/>
    <w:rsid w:val="007C7B2F"/>
    <w:rsid w:val="007C7E27"/>
    <w:rsid w:val="007D19D7"/>
    <w:rsid w:val="007D2756"/>
    <w:rsid w:val="007D2DC0"/>
    <w:rsid w:val="007D30AE"/>
    <w:rsid w:val="007D396D"/>
    <w:rsid w:val="007D3A1C"/>
    <w:rsid w:val="007D3BCC"/>
    <w:rsid w:val="007D4007"/>
    <w:rsid w:val="007D4D2C"/>
    <w:rsid w:val="007D4D6C"/>
    <w:rsid w:val="007D4DD0"/>
    <w:rsid w:val="007D4DD3"/>
    <w:rsid w:val="007D5040"/>
    <w:rsid w:val="007D6A07"/>
    <w:rsid w:val="007E0897"/>
    <w:rsid w:val="007E0DC8"/>
    <w:rsid w:val="007E1856"/>
    <w:rsid w:val="007E2154"/>
    <w:rsid w:val="007E228A"/>
    <w:rsid w:val="007E2AE2"/>
    <w:rsid w:val="007E2D45"/>
    <w:rsid w:val="007E2D50"/>
    <w:rsid w:val="007E4543"/>
    <w:rsid w:val="007E6D2E"/>
    <w:rsid w:val="007E7174"/>
    <w:rsid w:val="007F11CC"/>
    <w:rsid w:val="007F1958"/>
    <w:rsid w:val="007F22FA"/>
    <w:rsid w:val="007F267E"/>
    <w:rsid w:val="007F3A6B"/>
    <w:rsid w:val="007F40DC"/>
    <w:rsid w:val="007F55DF"/>
    <w:rsid w:val="007F5B83"/>
    <w:rsid w:val="007F69F3"/>
    <w:rsid w:val="007F721F"/>
    <w:rsid w:val="007F75E8"/>
    <w:rsid w:val="00800224"/>
    <w:rsid w:val="00800736"/>
    <w:rsid w:val="00801C13"/>
    <w:rsid w:val="0080269E"/>
    <w:rsid w:val="008034E4"/>
    <w:rsid w:val="00803524"/>
    <w:rsid w:val="00804528"/>
    <w:rsid w:val="008057E9"/>
    <w:rsid w:val="008064C0"/>
    <w:rsid w:val="0080692F"/>
    <w:rsid w:val="00806CC1"/>
    <w:rsid w:val="00807BD2"/>
    <w:rsid w:val="00810BBF"/>
    <w:rsid w:val="008127C4"/>
    <w:rsid w:val="00813DAC"/>
    <w:rsid w:val="008167B2"/>
    <w:rsid w:val="0081684A"/>
    <w:rsid w:val="00816893"/>
    <w:rsid w:val="00816D4E"/>
    <w:rsid w:val="00817621"/>
    <w:rsid w:val="00817E71"/>
    <w:rsid w:val="008201AB"/>
    <w:rsid w:val="00820E1A"/>
    <w:rsid w:val="0082137D"/>
    <w:rsid w:val="0082272B"/>
    <w:rsid w:val="0082290D"/>
    <w:rsid w:val="008229AE"/>
    <w:rsid w:val="00822B0F"/>
    <w:rsid w:val="00823221"/>
    <w:rsid w:val="0082353B"/>
    <w:rsid w:val="00824B16"/>
    <w:rsid w:val="00825C0F"/>
    <w:rsid w:val="008262E4"/>
    <w:rsid w:val="0082759C"/>
    <w:rsid w:val="00827B18"/>
    <w:rsid w:val="00827D2B"/>
    <w:rsid w:val="00830D91"/>
    <w:rsid w:val="00830FBE"/>
    <w:rsid w:val="00831A9C"/>
    <w:rsid w:val="00832C98"/>
    <w:rsid w:val="008339B6"/>
    <w:rsid w:val="00835126"/>
    <w:rsid w:val="008352EB"/>
    <w:rsid w:val="008355ED"/>
    <w:rsid w:val="00835786"/>
    <w:rsid w:val="00835FC1"/>
    <w:rsid w:val="00835FF3"/>
    <w:rsid w:val="00836FB3"/>
    <w:rsid w:val="00837805"/>
    <w:rsid w:val="00840211"/>
    <w:rsid w:val="00840E61"/>
    <w:rsid w:val="008416C1"/>
    <w:rsid w:val="00841BB4"/>
    <w:rsid w:val="00841DC5"/>
    <w:rsid w:val="0084203E"/>
    <w:rsid w:val="008427AB"/>
    <w:rsid w:val="00843A0D"/>
    <w:rsid w:val="008444CF"/>
    <w:rsid w:val="008445B9"/>
    <w:rsid w:val="00844C2C"/>
    <w:rsid w:val="00845B77"/>
    <w:rsid w:val="008461B1"/>
    <w:rsid w:val="0084652C"/>
    <w:rsid w:val="00846A40"/>
    <w:rsid w:val="0084712A"/>
    <w:rsid w:val="00850F98"/>
    <w:rsid w:val="008517B0"/>
    <w:rsid w:val="00851A3A"/>
    <w:rsid w:val="00851C45"/>
    <w:rsid w:val="00851CDE"/>
    <w:rsid w:val="00852FF2"/>
    <w:rsid w:val="00853AB5"/>
    <w:rsid w:val="00854316"/>
    <w:rsid w:val="00855C7C"/>
    <w:rsid w:val="008567A1"/>
    <w:rsid w:val="00856E35"/>
    <w:rsid w:val="0085746A"/>
    <w:rsid w:val="00857C8C"/>
    <w:rsid w:val="00857E81"/>
    <w:rsid w:val="008603CC"/>
    <w:rsid w:val="008612B3"/>
    <w:rsid w:val="00861EE3"/>
    <w:rsid w:val="00862797"/>
    <w:rsid w:val="00862D5A"/>
    <w:rsid w:val="00864410"/>
    <w:rsid w:val="00864663"/>
    <w:rsid w:val="008647A5"/>
    <w:rsid w:val="008648B2"/>
    <w:rsid w:val="00864F62"/>
    <w:rsid w:val="008652EF"/>
    <w:rsid w:val="00865E18"/>
    <w:rsid w:val="0086680F"/>
    <w:rsid w:val="00866D11"/>
    <w:rsid w:val="0086789C"/>
    <w:rsid w:val="00867964"/>
    <w:rsid w:val="00867F70"/>
    <w:rsid w:val="008707F3"/>
    <w:rsid w:val="00870CBC"/>
    <w:rsid w:val="00870E45"/>
    <w:rsid w:val="008716CC"/>
    <w:rsid w:val="00871A36"/>
    <w:rsid w:val="008727F1"/>
    <w:rsid w:val="00872F89"/>
    <w:rsid w:val="0087423C"/>
    <w:rsid w:val="00874BF7"/>
    <w:rsid w:val="00874DF1"/>
    <w:rsid w:val="008759CE"/>
    <w:rsid w:val="00875B30"/>
    <w:rsid w:val="00876DB2"/>
    <w:rsid w:val="008802BA"/>
    <w:rsid w:val="008818D7"/>
    <w:rsid w:val="00881BB5"/>
    <w:rsid w:val="008824D6"/>
    <w:rsid w:val="0088284F"/>
    <w:rsid w:val="00885752"/>
    <w:rsid w:val="0088677A"/>
    <w:rsid w:val="00886EF2"/>
    <w:rsid w:val="00886F24"/>
    <w:rsid w:val="0088747F"/>
    <w:rsid w:val="00887C81"/>
    <w:rsid w:val="00887F59"/>
    <w:rsid w:val="00890999"/>
    <w:rsid w:val="00891E71"/>
    <w:rsid w:val="00892C06"/>
    <w:rsid w:val="0089478A"/>
    <w:rsid w:val="00894E58"/>
    <w:rsid w:val="008958E0"/>
    <w:rsid w:val="00895C22"/>
    <w:rsid w:val="00896C92"/>
    <w:rsid w:val="008973D6"/>
    <w:rsid w:val="008A2050"/>
    <w:rsid w:val="008A25E6"/>
    <w:rsid w:val="008A2EE1"/>
    <w:rsid w:val="008A305E"/>
    <w:rsid w:val="008A3AAF"/>
    <w:rsid w:val="008A4217"/>
    <w:rsid w:val="008A4992"/>
    <w:rsid w:val="008A4ADF"/>
    <w:rsid w:val="008A566B"/>
    <w:rsid w:val="008A694E"/>
    <w:rsid w:val="008A761A"/>
    <w:rsid w:val="008B025C"/>
    <w:rsid w:val="008B08C5"/>
    <w:rsid w:val="008B0955"/>
    <w:rsid w:val="008B24DA"/>
    <w:rsid w:val="008B2E13"/>
    <w:rsid w:val="008B3F55"/>
    <w:rsid w:val="008B53E9"/>
    <w:rsid w:val="008B7B4F"/>
    <w:rsid w:val="008C085D"/>
    <w:rsid w:val="008C0FF5"/>
    <w:rsid w:val="008C14A0"/>
    <w:rsid w:val="008C21C2"/>
    <w:rsid w:val="008C28A6"/>
    <w:rsid w:val="008C2E52"/>
    <w:rsid w:val="008C3AFF"/>
    <w:rsid w:val="008C41C7"/>
    <w:rsid w:val="008C4556"/>
    <w:rsid w:val="008C5098"/>
    <w:rsid w:val="008C5639"/>
    <w:rsid w:val="008C573E"/>
    <w:rsid w:val="008C5FC7"/>
    <w:rsid w:val="008C62C5"/>
    <w:rsid w:val="008C7B8F"/>
    <w:rsid w:val="008C7F9E"/>
    <w:rsid w:val="008D0452"/>
    <w:rsid w:val="008D0634"/>
    <w:rsid w:val="008D085F"/>
    <w:rsid w:val="008D0A2C"/>
    <w:rsid w:val="008D17D6"/>
    <w:rsid w:val="008D1915"/>
    <w:rsid w:val="008D29A8"/>
    <w:rsid w:val="008D3629"/>
    <w:rsid w:val="008D371D"/>
    <w:rsid w:val="008D4A36"/>
    <w:rsid w:val="008D4F32"/>
    <w:rsid w:val="008D593E"/>
    <w:rsid w:val="008D69FD"/>
    <w:rsid w:val="008D7484"/>
    <w:rsid w:val="008E0CA6"/>
    <w:rsid w:val="008E0E7F"/>
    <w:rsid w:val="008E213E"/>
    <w:rsid w:val="008E2B82"/>
    <w:rsid w:val="008E2E00"/>
    <w:rsid w:val="008E31C2"/>
    <w:rsid w:val="008E523D"/>
    <w:rsid w:val="008E55EF"/>
    <w:rsid w:val="008E570F"/>
    <w:rsid w:val="008E5C24"/>
    <w:rsid w:val="008E60FD"/>
    <w:rsid w:val="008E796B"/>
    <w:rsid w:val="008F0087"/>
    <w:rsid w:val="008F0C3B"/>
    <w:rsid w:val="008F2C25"/>
    <w:rsid w:val="008F2C46"/>
    <w:rsid w:val="008F50EA"/>
    <w:rsid w:val="008F53A4"/>
    <w:rsid w:val="008F5879"/>
    <w:rsid w:val="008F5BD4"/>
    <w:rsid w:val="008F5C1F"/>
    <w:rsid w:val="008F65A8"/>
    <w:rsid w:val="008F6DED"/>
    <w:rsid w:val="008F745D"/>
    <w:rsid w:val="008F7B8F"/>
    <w:rsid w:val="009008A0"/>
    <w:rsid w:val="00900C2A"/>
    <w:rsid w:val="00902DB5"/>
    <w:rsid w:val="00903029"/>
    <w:rsid w:val="00903838"/>
    <w:rsid w:val="0090413E"/>
    <w:rsid w:val="00905DAF"/>
    <w:rsid w:val="00906423"/>
    <w:rsid w:val="009064C8"/>
    <w:rsid w:val="00906FD7"/>
    <w:rsid w:val="00906FF6"/>
    <w:rsid w:val="00907C0C"/>
    <w:rsid w:val="00910ED6"/>
    <w:rsid w:val="009112EC"/>
    <w:rsid w:val="00911C2F"/>
    <w:rsid w:val="00912FE5"/>
    <w:rsid w:val="009137DC"/>
    <w:rsid w:val="0091531A"/>
    <w:rsid w:val="0091566E"/>
    <w:rsid w:val="00915BA6"/>
    <w:rsid w:val="00915EA1"/>
    <w:rsid w:val="009170DF"/>
    <w:rsid w:val="009178FE"/>
    <w:rsid w:val="0092120C"/>
    <w:rsid w:val="00923B59"/>
    <w:rsid w:val="00925AC3"/>
    <w:rsid w:val="009263F1"/>
    <w:rsid w:val="00926E17"/>
    <w:rsid w:val="00926EFF"/>
    <w:rsid w:val="00927CC9"/>
    <w:rsid w:val="009307AB"/>
    <w:rsid w:val="00931F4D"/>
    <w:rsid w:val="00933066"/>
    <w:rsid w:val="009344A2"/>
    <w:rsid w:val="0093457C"/>
    <w:rsid w:val="009358A1"/>
    <w:rsid w:val="00935BDF"/>
    <w:rsid w:val="0093796E"/>
    <w:rsid w:val="00941231"/>
    <w:rsid w:val="00941EE6"/>
    <w:rsid w:val="00942271"/>
    <w:rsid w:val="00942A9F"/>
    <w:rsid w:val="00942E01"/>
    <w:rsid w:val="009430B2"/>
    <w:rsid w:val="0094331F"/>
    <w:rsid w:val="0094401D"/>
    <w:rsid w:val="0094424D"/>
    <w:rsid w:val="00944F97"/>
    <w:rsid w:val="009460C3"/>
    <w:rsid w:val="0094749A"/>
    <w:rsid w:val="009479F9"/>
    <w:rsid w:val="0095041F"/>
    <w:rsid w:val="00950757"/>
    <w:rsid w:val="009509FE"/>
    <w:rsid w:val="0095128D"/>
    <w:rsid w:val="00952784"/>
    <w:rsid w:val="009529AC"/>
    <w:rsid w:val="00952AE9"/>
    <w:rsid w:val="00952CA0"/>
    <w:rsid w:val="0095304E"/>
    <w:rsid w:val="00953D35"/>
    <w:rsid w:val="00954D45"/>
    <w:rsid w:val="00956087"/>
    <w:rsid w:val="0095668B"/>
    <w:rsid w:val="009572F9"/>
    <w:rsid w:val="00957497"/>
    <w:rsid w:val="00960027"/>
    <w:rsid w:val="00960383"/>
    <w:rsid w:val="0096202A"/>
    <w:rsid w:val="009629D9"/>
    <w:rsid w:val="00962F0D"/>
    <w:rsid w:val="00963B88"/>
    <w:rsid w:val="00963E43"/>
    <w:rsid w:val="00964418"/>
    <w:rsid w:val="00964593"/>
    <w:rsid w:val="00964994"/>
    <w:rsid w:val="00964B9F"/>
    <w:rsid w:val="00964D3D"/>
    <w:rsid w:val="009654B3"/>
    <w:rsid w:val="00965A93"/>
    <w:rsid w:val="00965BE7"/>
    <w:rsid w:val="00965E19"/>
    <w:rsid w:val="00965E7B"/>
    <w:rsid w:val="00965E9A"/>
    <w:rsid w:val="00967AC7"/>
    <w:rsid w:val="00967D11"/>
    <w:rsid w:val="0097103C"/>
    <w:rsid w:val="00971E58"/>
    <w:rsid w:val="0097314B"/>
    <w:rsid w:val="00973D34"/>
    <w:rsid w:val="009742DA"/>
    <w:rsid w:val="009748B8"/>
    <w:rsid w:val="00975AAC"/>
    <w:rsid w:val="00975D1E"/>
    <w:rsid w:val="009770CB"/>
    <w:rsid w:val="00977194"/>
    <w:rsid w:val="00977C09"/>
    <w:rsid w:val="00981897"/>
    <w:rsid w:val="00983082"/>
    <w:rsid w:val="0098342D"/>
    <w:rsid w:val="00983774"/>
    <w:rsid w:val="00984B63"/>
    <w:rsid w:val="00984DEC"/>
    <w:rsid w:val="009857F5"/>
    <w:rsid w:val="009858D9"/>
    <w:rsid w:val="00985C47"/>
    <w:rsid w:val="00985E59"/>
    <w:rsid w:val="00986946"/>
    <w:rsid w:val="00986E4C"/>
    <w:rsid w:val="00987418"/>
    <w:rsid w:val="0099020E"/>
    <w:rsid w:val="00990512"/>
    <w:rsid w:val="009908A9"/>
    <w:rsid w:val="009909DE"/>
    <w:rsid w:val="00990F7D"/>
    <w:rsid w:val="009912AD"/>
    <w:rsid w:val="00991B9D"/>
    <w:rsid w:val="009923A1"/>
    <w:rsid w:val="00992B20"/>
    <w:rsid w:val="00993484"/>
    <w:rsid w:val="00993B8D"/>
    <w:rsid w:val="00995140"/>
    <w:rsid w:val="009951C0"/>
    <w:rsid w:val="00995E5D"/>
    <w:rsid w:val="009965C9"/>
    <w:rsid w:val="00997D18"/>
    <w:rsid w:val="009A0833"/>
    <w:rsid w:val="009A0CA0"/>
    <w:rsid w:val="009A0FCD"/>
    <w:rsid w:val="009A1D11"/>
    <w:rsid w:val="009A2763"/>
    <w:rsid w:val="009A2C0A"/>
    <w:rsid w:val="009A3ED7"/>
    <w:rsid w:val="009A4558"/>
    <w:rsid w:val="009A4B80"/>
    <w:rsid w:val="009A5B17"/>
    <w:rsid w:val="009A698B"/>
    <w:rsid w:val="009A6C86"/>
    <w:rsid w:val="009A6D19"/>
    <w:rsid w:val="009A76F0"/>
    <w:rsid w:val="009A7958"/>
    <w:rsid w:val="009B048A"/>
    <w:rsid w:val="009B14A9"/>
    <w:rsid w:val="009B1CD8"/>
    <w:rsid w:val="009B20B3"/>
    <w:rsid w:val="009B2643"/>
    <w:rsid w:val="009B3561"/>
    <w:rsid w:val="009B3EB1"/>
    <w:rsid w:val="009B406E"/>
    <w:rsid w:val="009B41C4"/>
    <w:rsid w:val="009B67F3"/>
    <w:rsid w:val="009B6BB7"/>
    <w:rsid w:val="009B7BCD"/>
    <w:rsid w:val="009B7D9D"/>
    <w:rsid w:val="009C117B"/>
    <w:rsid w:val="009C14C3"/>
    <w:rsid w:val="009C1B1E"/>
    <w:rsid w:val="009C1E3C"/>
    <w:rsid w:val="009C1FE8"/>
    <w:rsid w:val="009C302F"/>
    <w:rsid w:val="009C3840"/>
    <w:rsid w:val="009C470D"/>
    <w:rsid w:val="009C4D29"/>
    <w:rsid w:val="009C59FC"/>
    <w:rsid w:val="009C6E76"/>
    <w:rsid w:val="009C73F9"/>
    <w:rsid w:val="009D02E3"/>
    <w:rsid w:val="009D11AF"/>
    <w:rsid w:val="009D1C5F"/>
    <w:rsid w:val="009D1EFB"/>
    <w:rsid w:val="009D1F22"/>
    <w:rsid w:val="009D2056"/>
    <w:rsid w:val="009D2260"/>
    <w:rsid w:val="009D283A"/>
    <w:rsid w:val="009D2876"/>
    <w:rsid w:val="009D3D00"/>
    <w:rsid w:val="009D4375"/>
    <w:rsid w:val="009D4B4F"/>
    <w:rsid w:val="009D5130"/>
    <w:rsid w:val="009D5537"/>
    <w:rsid w:val="009D565C"/>
    <w:rsid w:val="009D6850"/>
    <w:rsid w:val="009D7F46"/>
    <w:rsid w:val="009E035B"/>
    <w:rsid w:val="009E1FA4"/>
    <w:rsid w:val="009E2548"/>
    <w:rsid w:val="009E2663"/>
    <w:rsid w:val="009E3295"/>
    <w:rsid w:val="009E3863"/>
    <w:rsid w:val="009E3947"/>
    <w:rsid w:val="009E4848"/>
    <w:rsid w:val="009E4E5A"/>
    <w:rsid w:val="009E5615"/>
    <w:rsid w:val="009E6251"/>
    <w:rsid w:val="009E68A6"/>
    <w:rsid w:val="009E690F"/>
    <w:rsid w:val="009F02F8"/>
    <w:rsid w:val="009F0FDA"/>
    <w:rsid w:val="009F15E5"/>
    <w:rsid w:val="009F2293"/>
    <w:rsid w:val="009F28BA"/>
    <w:rsid w:val="009F5B15"/>
    <w:rsid w:val="009F5FA4"/>
    <w:rsid w:val="009F6544"/>
    <w:rsid w:val="009F702D"/>
    <w:rsid w:val="009F79DD"/>
    <w:rsid w:val="00A02973"/>
    <w:rsid w:val="00A031A0"/>
    <w:rsid w:val="00A0371B"/>
    <w:rsid w:val="00A0497B"/>
    <w:rsid w:val="00A05623"/>
    <w:rsid w:val="00A06325"/>
    <w:rsid w:val="00A06870"/>
    <w:rsid w:val="00A06B41"/>
    <w:rsid w:val="00A06D19"/>
    <w:rsid w:val="00A0745A"/>
    <w:rsid w:val="00A10203"/>
    <w:rsid w:val="00A10E2A"/>
    <w:rsid w:val="00A1141C"/>
    <w:rsid w:val="00A114C8"/>
    <w:rsid w:val="00A11569"/>
    <w:rsid w:val="00A11F09"/>
    <w:rsid w:val="00A12536"/>
    <w:rsid w:val="00A12827"/>
    <w:rsid w:val="00A1327F"/>
    <w:rsid w:val="00A133E5"/>
    <w:rsid w:val="00A13557"/>
    <w:rsid w:val="00A13BA4"/>
    <w:rsid w:val="00A14841"/>
    <w:rsid w:val="00A16696"/>
    <w:rsid w:val="00A16C2E"/>
    <w:rsid w:val="00A179B1"/>
    <w:rsid w:val="00A20E62"/>
    <w:rsid w:val="00A21D9F"/>
    <w:rsid w:val="00A22F3E"/>
    <w:rsid w:val="00A2387B"/>
    <w:rsid w:val="00A23E98"/>
    <w:rsid w:val="00A24287"/>
    <w:rsid w:val="00A24B3F"/>
    <w:rsid w:val="00A24B45"/>
    <w:rsid w:val="00A24C86"/>
    <w:rsid w:val="00A25A57"/>
    <w:rsid w:val="00A25CC5"/>
    <w:rsid w:val="00A2691A"/>
    <w:rsid w:val="00A27118"/>
    <w:rsid w:val="00A272FA"/>
    <w:rsid w:val="00A27A11"/>
    <w:rsid w:val="00A30E0C"/>
    <w:rsid w:val="00A311F1"/>
    <w:rsid w:val="00A32743"/>
    <w:rsid w:val="00A33BF7"/>
    <w:rsid w:val="00A33CBC"/>
    <w:rsid w:val="00A33ED6"/>
    <w:rsid w:val="00A3474B"/>
    <w:rsid w:val="00A36735"/>
    <w:rsid w:val="00A40341"/>
    <w:rsid w:val="00A41295"/>
    <w:rsid w:val="00A41F0B"/>
    <w:rsid w:val="00A42CC0"/>
    <w:rsid w:val="00A42E38"/>
    <w:rsid w:val="00A43DA1"/>
    <w:rsid w:val="00A441C3"/>
    <w:rsid w:val="00A44DE7"/>
    <w:rsid w:val="00A4565F"/>
    <w:rsid w:val="00A4626F"/>
    <w:rsid w:val="00A462A0"/>
    <w:rsid w:val="00A46BEF"/>
    <w:rsid w:val="00A471B0"/>
    <w:rsid w:val="00A50390"/>
    <w:rsid w:val="00A515DF"/>
    <w:rsid w:val="00A52CB3"/>
    <w:rsid w:val="00A53537"/>
    <w:rsid w:val="00A535A2"/>
    <w:rsid w:val="00A53EAD"/>
    <w:rsid w:val="00A547C8"/>
    <w:rsid w:val="00A55473"/>
    <w:rsid w:val="00A55529"/>
    <w:rsid w:val="00A56C34"/>
    <w:rsid w:val="00A577CD"/>
    <w:rsid w:val="00A57BB7"/>
    <w:rsid w:val="00A57D26"/>
    <w:rsid w:val="00A6049D"/>
    <w:rsid w:val="00A6082F"/>
    <w:rsid w:val="00A613DE"/>
    <w:rsid w:val="00A61A90"/>
    <w:rsid w:val="00A61B47"/>
    <w:rsid w:val="00A61F37"/>
    <w:rsid w:val="00A62757"/>
    <w:rsid w:val="00A63410"/>
    <w:rsid w:val="00A63D17"/>
    <w:rsid w:val="00A64031"/>
    <w:rsid w:val="00A65088"/>
    <w:rsid w:val="00A66520"/>
    <w:rsid w:val="00A66E47"/>
    <w:rsid w:val="00A71C10"/>
    <w:rsid w:val="00A71EA9"/>
    <w:rsid w:val="00A724AE"/>
    <w:rsid w:val="00A73DF6"/>
    <w:rsid w:val="00A74410"/>
    <w:rsid w:val="00A74E51"/>
    <w:rsid w:val="00A75742"/>
    <w:rsid w:val="00A75FF3"/>
    <w:rsid w:val="00A77C2F"/>
    <w:rsid w:val="00A77E12"/>
    <w:rsid w:val="00A77FE5"/>
    <w:rsid w:val="00A8085C"/>
    <w:rsid w:val="00A80F91"/>
    <w:rsid w:val="00A814C2"/>
    <w:rsid w:val="00A81B10"/>
    <w:rsid w:val="00A83501"/>
    <w:rsid w:val="00A835C6"/>
    <w:rsid w:val="00A83DC7"/>
    <w:rsid w:val="00A83F6D"/>
    <w:rsid w:val="00A84444"/>
    <w:rsid w:val="00A84964"/>
    <w:rsid w:val="00A84A9F"/>
    <w:rsid w:val="00A85A65"/>
    <w:rsid w:val="00A860F4"/>
    <w:rsid w:val="00A86248"/>
    <w:rsid w:val="00A86D3C"/>
    <w:rsid w:val="00A905AE"/>
    <w:rsid w:val="00A91673"/>
    <w:rsid w:val="00A91816"/>
    <w:rsid w:val="00A9185E"/>
    <w:rsid w:val="00A923E9"/>
    <w:rsid w:val="00A938CD"/>
    <w:rsid w:val="00A943BB"/>
    <w:rsid w:val="00A967BF"/>
    <w:rsid w:val="00A97B8A"/>
    <w:rsid w:val="00A97DE0"/>
    <w:rsid w:val="00A97F3E"/>
    <w:rsid w:val="00AA150B"/>
    <w:rsid w:val="00AA1A64"/>
    <w:rsid w:val="00AA1DDD"/>
    <w:rsid w:val="00AA1F1C"/>
    <w:rsid w:val="00AA3C13"/>
    <w:rsid w:val="00AA4F03"/>
    <w:rsid w:val="00AA5AC2"/>
    <w:rsid w:val="00AA66DE"/>
    <w:rsid w:val="00AA6B91"/>
    <w:rsid w:val="00AA6BB0"/>
    <w:rsid w:val="00AA75CB"/>
    <w:rsid w:val="00AB076E"/>
    <w:rsid w:val="00AB0DA1"/>
    <w:rsid w:val="00AB0FD8"/>
    <w:rsid w:val="00AB122D"/>
    <w:rsid w:val="00AB1770"/>
    <w:rsid w:val="00AB1B25"/>
    <w:rsid w:val="00AB25AB"/>
    <w:rsid w:val="00AB48BB"/>
    <w:rsid w:val="00AB4B4F"/>
    <w:rsid w:val="00AB5745"/>
    <w:rsid w:val="00AB5C74"/>
    <w:rsid w:val="00AB6FAD"/>
    <w:rsid w:val="00AB7A1A"/>
    <w:rsid w:val="00AC08F9"/>
    <w:rsid w:val="00AC0F47"/>
    <w:rsid w:val="00AC127A"/>
    <w:rsid w:val="00AC1EE4"/>
    <w:rsid w:val="00AC3235"/>
    <w:rsid w:val="00AC3694"/>
    <w:rsid w:val="00AC4B5E"/>
    <w:rsid w:val="00AC4F6A"/>
    <w:rsid w:val="00AC61E7"/>
    <w:rsid w:val="00AC6E1A"/>
    <w:rsid w:val="00AC7115"/>
    <w:rsid w:val="00AD04D7"/>
    <w:rsid w:val="00AD056F"/>
    <w:rsid w:val="00AD19E5"/>
    <w:rsid w:val="00AD1D66"/>
    <w:rsid w:val="00AD26BC"/>
    <w:rsid w:val="00AD2D8A"/>
    <w:rsid w:val="00AD3716"/>
    <w:rsid w:val="00AD4C01"/>
    <w:rsid w:val="00AD4F80"/>
    <w:rsid w:val="00AD6CB2"/>
    <w:rsid w:val="00AD79B8"/>
    <w:rsid w:val="00AE0AD7"/>
    <w:rsid w:val="00AE0C5F"/>
    <w:rsid w:val="00AE0FEC"/>
    <w:rsid w:val="00AE172E"/>
    <w:rsid w:val="00AE4A12"/>
    <w:rsid w:val="00AE5BFB"/>
    <w:rsid w:val="00AE7C00"/>
    <w:rsid w:val="00AE7EAA"/>
    <w:rsid w:val="00AF0D46"/>
    <w:rsid w:val="00AF12D4"/>
    <w:rsid w:val="00AF1344"/>
    <w:rsid w:val="00AF196B"/>
    <w:rsid w:val="00AF1B9D"/>
    <w:rsid w:val="00AF1CD4"/>
    <w:rsid w:val="00AF2E3B"/>
    <w:rsid w:val="00AF3871"/>
    <w:rsid w:val="00AF3D07"/>
    <w:rsid w:val="00AF6CC2"/>
    <w:rsid w:val="00AF712A"/>
    <w:rsid w:val="00B00A93"/>
    <w:rsid w:val="00B00D50"/>
    <w:rsid w:val="00B012D4"/>
    <w:rsid w:val="00B01679"/>
    <w:rsid w:val="00B02BAB"/>
    <w:rsid w:val="00B02F0C"/>
    <w:rsid w:val="00B0380F"/>
    <w:rsid w:val="00B06359"/>
    <w:rsid w:val="00B06562"/>
    <w:rsid w:val="00B101A7"/>
    <w:rsid w:val="00B103EF"/>
    <w:rsid w:val="00B11263"/>
    <w:rsid w:val="00B11461"/>
    <w:rsid w:val="00B11D8C"/>
    <w:rsid w:val="00B12024"/>
    <w:rsid w:val="00B1226C"/>
    <w:rsid w:val="00B122AC"/>
    <w:rsid w:val="00B12547"/>
    <w:rsid w:val="00B135D7"/>
    <w:rsid w:val="00B14209"/>
    <w:rsid w:val="00B1481D"/>
    <w:rsid w:val="00B14C77"/>
    <w:rsid w:val="00B16610"/>
    <w:rsid w:val="00B1694E"/>
    <w:rsid w:val="00B169C2"/>
    <w:rsid w:val="00B1748E"/>
    <w:rsid w:val="00B2035C"/>
    <w:rsid w:val="00B206DA"/>
    <w:rsid w:val="00B21379"/>
    <w:rsid w:val="00B22EBE"/>
    <w:rsid w:val="00B2314C"/>
    <w:rsid w:val="00B247E8"/>
    <w:rsid w:val="00B26180"/>
    <w:rsid w:val="00B27E01"/>
    <w:rsid w:val="00B30E57"/>
    <w:rsid w:val="00B31AE5"/>
    <w:rsid w:val="00B32013"/>
    <w:rsid w:val="00B32829"/>
    <w:rsid w:val="00B328A7"/>
    <w:rsid w:val="00B34B10"/>
    <w:rsid w:val="00B35CE3"/>
    <w:rsid w:val="00B35FC1"/>
    <w:rsid w:val="00B36E4A"/>
    <w:rsid w:val="00B37001"/>
    <w:rsid w:val="00B372ED"/>
    <w:rsid w:val="00B40D37"/>
    <w:rsid w:val="00B410BB"/>
    <w:rsid w:val="00B41A05"/>
    <w:rsid w:val="00B41C9B"/>
    <w:rsid w:val="00B42143"/>
    <w:rsid w:val="00B42934"/>
    <w:rsid w:val="00B42C78"/>
    <w:rsid w:val="00B43ADA"/>
    <w:rsid w:val="00B44606"/>
    <w:rsid w:val="00B44D67"/>
    <w:rsid w:val="00B45602"/>
    <w:rsid w:val="00B45B87"/>
    <w:rsid w:val="00B4621C"/>
    <w:rsid w:val="00B46296"/>
    <w:rsid w:val="00B477EA"/>
    <w:rsid w:val="00B50B37"/>
    <w:rsid w:val="00B53E4C"/>
    <w:rsid w:val="00B54092"/>
    <w:rsid w:val="00B549B2"/>
    <w:rsid w:val="00B54EC5"/>
    <w:rsid w:val="00B5511D"/>
    <w:rsid w:val="00B557D5"/>
    <w:rsid w:val="00B5698E"/>
    <w:rsid w:val="00B57F82"/>
    <w:rsid w:val="00B60E12"/>
    <w:rsid w:val="00B6161D"/>
    <w:rsid w:val="00B62298"/>
    <w:rsid w:val="00B64B76"/>
    <w:rsid w:val="00B65095"/>
    <w:rsid w:val="00B6660D"/>
    <w:rsid w:val="00B66986"/>
    <w:rsid w:val="00B66CE1"/>
    <w:rsid w:val="00B66FDD"/>
    <w:rsid w:val="00B708EE"/>
    <w:rsid w:val="00B7113F"/>
    <w:rsid w:val="00B712BE"/>
    <w:rsid w:val="00B72416"/>
    <w:rsid w:val="00B728CD"/>
    <w:rsid w:val="00B739CF"/>
    <w:rsid w:val="00B74029"/>
    <w:rsid w:val="00B74A09"/>
    <w:rsid w:val="00B76455"/>
    <w:rsid w:val="00B7744A"/>
    <w:rsid w:val="00B80540"/>
    <w:rsid w:val="00B83089"/>
    <w:rsid w:val="00B836B0"/>
    <w:rsid w:val="00B83F54"/>
    <w:rsid w:val="00B847A5"/>
    <w:rsid w:val="00B848F8"/>
    <w:rsid w:val="00B852C7"/>
    <w:rsid w:val="00B852E0"/>
    <w:rsid w:val="00B91379"/>
    <w:rsid w:val="00B91752"/>
    <w:rsid w:val="00B91BDD"/>
    <w:rsid w:val="00B91D05"/>
    <w:rsid w:val="00B9257C"/>
    <w:rsid w:val="00B930C8"/>
    <w:rsid w:val="00B93899"/>
    <w:rsid w:val="00B93AF5"/>
    <w:rsid w:val="00B93BCB"/>
    <w:rsid w:val="00B959FA"/>
    <w:rsid w:val="00B95B1F"/>
    <w:rsid w:val="00B96284"/>
    <w:rsid w:val="00B96DF0"/>
    <w:rsid w:val="00B9750C"/>
    <w:rsid w:val="00BA066F"/>
    <w:rsid w:val="00BA119F"/>
    <w:rsid w:val="00BA1724"/>
    <w:rsid w:val="00BA250A"/>
    <w:rsid w:val="00BA322B"/>
    <w:rsid w:val="00BA3867"/>
    <w:rsid w:val="00BA41F2"/>
    <w:rsid w:val="00BA5FC4"/>
    <w:rsid w:val="00BA6AE3"/>
    <w:rsid w:val="00BA781A"/>
    <w:rsid w:val="00BA7C59"/>
    <w:rsid w:val="00BB017F"/>
    <w:rsid w:val="00BB0C65"/>
    <w:rsid w:val="00BB2D9E"/>
    <w:rsid w:val="00BB48D0"/>
    <w:rsid w:val="00BB4915"/>
    <w:rsid w:val="00BB5581"/>
    <w:rsid w:val="00BB56B7"/>
    <w:rsid w:val="00BB64C6"/>
    <w:rsid w:val="00BC066D"/>
    <w:rsid w:val="00BC0E4F"/>
    <w:rsid w:val="00BC10D3"/>
    <w:rsid w:val="00BC1407"/>
    <w:rsid w:val="00BC15DA"/>
    <w:rsid w:val="00BC29E2"/>
    <w:rsid w:val="00BC2A0F"/>
    <w:rsid w:val="00BC3867"/>
    <w:rsid w:val="00BC3BEC"/>
    <w:rsid w:val="00BC3D0D"/>
    <w:rsid w:val="00BC4ABE"/>
    <w:rsid w:val="00BC4B10"/>
    <w:rsid w:val="00BC5CB4"/>
    <w:rsid w:val="00BD0134"/>
    <w:rsid w:val="00BD03E3"/>
    <w:rsid w:val="00BD20EB"/>
    <w:rsid w:val="00BD269A"/>
    <w:rsid w:val="00BD2A91"/>
    <w:rsid w:val="00BD3A51"/>
    <w:rsid w:val="00BD495B"/>
    <w:rsid w:val="00BD5204"/>
    <w:rsid w:val="00BD5988"/>
    <w:rsid w:val="00BD5CFA"/>
    <w:rsid w:val="00BD6CC3"/>
    <w:rsid w:val="00BD6F68"/>
    <w:rsid w:val="00BD7337"/>
    <w:rsid w:val="00BD762E"/>
    <w:rsid w:val="00BD77BD"/>
    <w:rsid w:val="00BD788B"/>
    <w:rsid w:val="00BE001D"/>
    <w:rsid w:val="00BE083E"/>
    <w:rsid w:val="00BE1003"/>
    <w:rsid w:val="00BE1B98"/>
    <w:rsid w:val="00BE1EE8"/>
    <w:rsid w:val="00BE3087"/>
    <w:rsid w:val="00BE3317"/>
    <w:rsid w:val="00BE344E"/>
    <w:rsid w:val="00BE4AA4"/>
    <w:rsid w:val="00BE508D"/>
    <w:rsid w:val="00BE5F8B"/>
    <w:rsid w:val="00BE617B"/>
    <w:rsid w:val="00BE69CF"/>
    <w:rsid w:val="00BE6D27"/>
    <w:rsid w:val="00BE7646"/>
    <w:rsid w:val="00BE7DB2"/>
    <w:rsid w:val="00BF0254"/>
    <w:rsid w:val="00BF0F5D"/>
    <w:rsid w:val="00BF3900"/>
    <w:rsid w:val="00BF55E5"/>
    <w:rsid w:val="00BF5D90"/>
    <w:rsid w:val="00BF6E0A"/>
    <w:rsid w:val="00BF709C"/>
    <w:rsid w:val="00BF7DE7"/>
    <w:rsid w:val="00C0076A"/>
    <w:rsid w:val="00C01975"/>
    <w:rsid w:val="00C03E9C"/>
    <w:rsid w:val="00C0598A"/>
    <w:rsid w:val="00C065BE"/>
    <w:rsid w:val="00C0694F"/>
    <w:rsid w:val="00C06CA2"/>
    <w:rsid w:val="00C10C01"/>
    <w:rsid w:val="00C11450"/>
    <w:rsid w:val="00C1236C"/>
    <w:rsid w:val="00C14FD7"/>
    <w:rsid w:val="00C153BB"/>
    <w:rsid w:val="00C15624"/>
    <w:rsid w:val="00C15E79"/>
    <w:rsid w:val="00C16174"/>
    <w:rsid w:val="00C163FD"/>
    <w:rsid w:val="00C16B4E"/>
    <w:rsid w:val="00C1725C"/>
    <w:rsid w:val="00C204C6"/>
    <w:rsid w:val="00C20595"/>
    <w:rsid w:val="00C2129B"/>
    <w:rsid w:val="00C214E6"/>
    <w:rsid w:val="00C21833"/>
    <w:rsid w:val="00C22BC3"/>
    <w:rsid w:val="00C231E4"/>
    <w:rsid w:val="00C23372"/>
    <w:rsid w:val="00C23E77"/>
    <w:rsid w:val="00C2426E"/>
    <w:rsid w:val="00C244A7"/>
    <w:rsid w:val="00C25198"/>
    <w:rsid w:val="00C261B4"/>
    <w:rsid w:val="00C300EF"/>
    <w:rsid w:val="00C3057B"/>
    <w:rsid w:val="00C30645"/>
    <w:rsid w:val="00C30B84"/>
    <w:rsid w:val="00C30EEB"/>
    <w:rsid w:val="00C31064"/>
    <w:rsid w:val="00C3166E"/>
    <w:rsid w:val="00C329C9"/>
    <w:rsid w:val="00C334C1"/>
    <w:rsid w:val="00C335A7"/>
    <w:rsid w:val="00C338C4"/>
    <w:rsid w:val="00C33B26"/>
    <w:rsid w:val="00C3471B"/>
    <w:rsid w:val="00C34B62"/>
    <w:rsid w:val="00C35F4A"/>
    <w:rsid w:val="00C35FED"/>
    <w:rsid w:val="00C366AD"/>
    <w:rsid w:val="00C36A28"/>
    <w:rsid w:val="00C36CD2"/>
    <w:rsid w:val="00C36D50"/>
    <w:rsid w:val="00C373AC"/>
    <w:rsid w:val="00C406D4"/>
    <w:rsid w:val="00C40BD4"/>
    <w:rsid w:val="00C419D5"/>
    <w:rsid w:val="00C42F47"/>
    <w:rsid w:val="00C42F82"/>
    <w:rsid w:val="00C43B65"/>
    <w:rsid w:val="00C43C46"/>
    <w:rsid w:val="00C456D3"/>
    <w:rsid w:val="00C45918"/>
    <w:rsid w:val="00C5032B"/>
    <w:rsid w:val="00C51325"/>
    <w:rsid w:val="00C518B7"/>
    <w:rsid w:val="00C5196E"/>
    <w:rsid w:val="00C52487"/>
    <w:rsid w:val="00C52A8C"/>
    <w:rsid w:val="00C531DA"/>
    <w:rsid w:val="00C533FA"/>
    <w:rsid w:val="00C55177"/>
    <w:rsid w:val="00C553C7"/>
    <w:rsid w:val="00C6042F"/>
    <w:rsid w:val="00C606D6"/>
    <w:rsid w:val="00C60E77"/>
    <w:rsid w:val="00C6335E"/>
    <w:rsid w:val="00C638CD"/>
    <w:rsid w:val="00C63BDC"/>
    <w:rsid w:val="00C640C9"/>
    <w:rsid w:val="00C662D2"/>
    <w:rsid w:val="00C667AC"/>
    <w:rsid w:val="00C66A3F"/>
    <w:rsid w:val="00C67C02"/>
    <w:rsid w:val="00C67D76"/>
    <w:rsid w:val="00C67D8D"/>
    <w:rsid w:val="00C70489"/>
    <w:rsid w:val="00C70B3A"/>
    <w:rsid w:val="00C71DD7"/>
    <w:rsid w:val="00C71F27"/>
    <w:rsid w:val="00C73833"/>
    <w:rsid w:val="00C7474D"/>
    <w:rsid w:val="00C749FB"/>
    <w:rsid w:val="00C74A71"/>
    <w:rsid w:val="00C75102"/>
    <w:rsid w:val="00C7528B"/>
    <w:rsid w:val="00C75617"/>
    <w:rsid w:val="00C766D7"/>
    <w:rsid w:val="00C770AF"/>
    <w:rsid w:val="00C8000F"/>
    <w:rsid w:val="00C81708"/>
    <w:rsid w:val="00C82CCB"/>
    <w:rsid w:val="00C834C8"/>
    <w:rsid w:val="00C83572"/>
    <w:rsid w:val="00C8491C"/>
    <w:rsid w:val="00C86F57"/>
    <w:rsid w:val="00C87101"/>
    <w:rsid w:val="00C871CB"/>
    <w:rsid w:val="00C87347"/>
    <w:rsid w:val="00C90403"/>
    <w:rsid w:val="00C934B1"/>
    <w:rsid w:val="00C93CAE"/>
    <w:rsid w:val="00C94069"/>
    <w:rsid w:val="00C94623"/>
    <w:rsid w:val="00C94D2C"/>
    <w:rsid w:val="00C94DEF"/>
    <w:rsid w:val="00C95C2A"/>
    <w:rsid w:val="00CA07A8"/>
    <w:rsid w:val="00CA1102"/>
    <w:rsid w:val="00CA13DD"/>
    <w:rsid w:val="00CA1601"/>
    <w:rsid w:val="00CA28F0"/>
    <w:rsid w:val="00CA3132"/>
    <w:rsid w:val="00CA3C7F"/>
    <w:rsid w:val="00CA4178"/>
    <w:rsid w:val="00CA4454"/>
    <w:rsid w:val="00CA5A4D"/>
    <w:rsid w:val="00CA7953"/>
    <w:rsid w:val="00CA79F0"/>
    <w:rsid w:val="00CA7CED"/>
    <w:rsid w:val="00CB0033"/>
    <w:rsid w:val="00CB1DEC"/>
    <w:rsid w:val="00CB25CD"/>
    <w:rsid w:val="00CB3003"/>
    <w:rsid w:val="00CB3B2C"/>
    <w:rsid w:val="00CB47E1"/>
    <w:rsid w:val="00CB4AD1"/>
    <w:rsid w:val="00CB70AB"/>
    <w:rsid w:val="00CB7BBF"/>
    <w:rsid w:val="00CC0E91"/>
    <w:rsid w:val="00CC136F"/>
    <w:rsid w:val="00CC1C3C"/>
    <w:rsid w:val="00CC2805"/>
    <w:rsid w:val="00CC4E34"/>
    <w:rsid w:val="00CC54BF"/>
    <w:rsid w:val="00CC5556"/>
    <w:rsid w:val="00CC5658"/>
    <w:rsid w:val="00CC69D6"/>
    <w:rsid w:val="00CC744A"/>
    <w:rsid w:val="00CC7B78"/>
    <w:rsid w:val="00CD0479"/>
    <w:rsid w:val="00CD08E5"/>
    <w:rsid w:val="00CD099F"/>
    <w:rsid w:val="00CD2126"/>
    <w:rsid w:val="00CD21E0"/>
    <w:rsid w:val="00CD29C6"/>
    <w:rsid w:val="00CD2B73"/>
    <w:rsid w:val="00CD2DDF"/>
    <w:rsid w:val="00CD306F"/>
    <w:rsid w:val="00CD3618"/>
    <w:rsid w:val="00CD41FB"/>
    <w:rsid w:val="00CD4208"/>
    <w:rsid w:val="00CD54D7"/>
    <w:rsid w:val="00CD5835"/>
    <w:rsid w:val="00CD68E4"/>
    <w:rsid w:val="00CD7094"/>
    <w:rsid w:val="00CD7152"/>
    <w:rsid w:val="00CE0123"/>
    <w:rsid w:val="00CE065E"/>
    <w:rsid w:val="00CE082F"/>
    <w:rsid w:val="00CE0A24"/>
    <w:rsid w:val="00CE0C04"/>
    <w:rsid w:val="00CE2582"/>
    <w:rsid w:val="00CE31BE"/>
    <w:rsid w:val="00CE3BF7"/>
    <w:rsid w:val="00CE454F"/>
    <w:rsid w:val="00CE5098"/>
    <w:rsid w:val="00CE5680"/>
    <w:rsid w:val="00CE674A"/>
    <w:rsid w:val="00CE6A6B"/>
    <w:rsid w:val="00CE7149"/>
    <w:rsid w:val="00CF0DD3"/>
    <w:rsid w:val="00CF1295"/>
    <w:rsid w:val="00CF1C5D"/>
    <w:rsid w:val="00CF2B3F"/>
    <w:rsid w:val="00CF3560"/>
    <w:rsid w:val="00CF471D"/>
    <w:rsid w:val="00CF5040"/>
    <w:rsid w:val="00CF57D3"/>
    <w:rsid w:val="00CF7680"/>
    <w:rsid w:val="00CF783A"/>
    <w:rsid w:val="00CF7DFF"/>
    <w:rsid w:val="00D008F9"/>
    <w:rsid w:val="00D00B34"/>
    <w:rsid w:val="00D00C36"/>
    <w:rsid w:val="00D016D5"/>
    <w:rsid w:val="00D01926"/>
    <w:rsid w:val="00D01A16"/>
    <w:rsid w:val="00D01B76"/>
    <w:rsid w:val="00D02623"/>
    <w:rsid w:val="00D02F7C"/>
    <w:rsid w:val="00D04949"/>
    <w:rsid w:val="00D05167"/>
    <w:rsid w:val="00D053DF"/>
    <w:rsid w:val="00D06CBD"/>
    <w:rsid w:val="00D10A65"/>
    <w:rsid w:val="00D11AE4"/>
    <w:rsid w:val="00D12D2A"/>
    <w:rsid w:val="00D1313D"/>
    <w:rsid w:val="00D135F8"/>
    <w:rsid w:val="00D13D61"/>
    <w:rsid w:val="00D13FF2"/>
    <w:rsid w:val="00D143ED"/>
    <w:rsid w:val="00D210A0"/>
    <w:rsid w:val="00D21CF0"/>
    <w:rsid w:val="00D21D71"/>
    <w:rsid w:val="00D22C23"/>
    <w:rsid w:val="00D2418F"/>
    <w:rsid w:val="00D243EA"/>
    <w:rsid w:val="00D24E9E"/>
    <w:rsid w:val="00D24FE9"/>
    <w:rsid w:val="00D25061"/>
    <w:rsid w:val="00D2553A"/>
    <w:rsid w:val="00D25A93"/>
    <w:rsid w:val="00D26175"/>
    <w:rsid w:val="00D26A60"/>
    <w:rsid w:val="00D26EF7"/>
    <w:rsid w:val="00D27C50"/>
    <w:rsid w:val="00D27DBD"/>
    <w:rsid w:val="00D301CD"/>
    <w:rsid w:val="00D3042C"/>
    <w:rsid w:val="00D30A11"/>
    <w:rsid w:val="00D30CD9"/>
    <w:rsid w:val="00D319DD"/>
    <w:rsid w:val="00D324A5"/>
    <w:rsid w:val="00D324F7"/>
    <w:rsid w:val="00D33596"/>
    <w:rsid w:val="00D33673"/>
    <w:rsid w:val="00D34A0D"/>
    <w:rsid w:val="00D35219"/>
    <w:rsid w:val="00D35459"/>
    <w:rsid w:val="00D36B74"/>
    <w:rsid w:val="00D37A71"/>
    <w:rsid w:val="00D37CAF"/>
    <w:rsid w:val="00D40521"/>
    <w:rsid w:val="00D426AD"/>
    <w:rsid w:val="00D426BE"/>
    <w:rsid w:val="00D429EA"/>
    <w:rsid w:val="00D42DD7"/>
    <w:rsid w:val="00D43560"/>
    <w:rsid w:val="00D4366F"/>
    <w:rsid w:val="00D43CEC"/>
    <w:rsid w:val="00D44053"/>
    <w:rsid w:val="00D44526"/>
    <w:rsid w:val="00D44FBD"/>
    <w:rsid w:val="00D45164"/>
    <w:rsid w:val="00D468F6"/>
    <w:rsid w:val="00D47316"/>
    <w:rsid w:val="00D47657"/>
    <w:rsid w:val="00D47C55"/>
    <w:rsid w:val="00D50732"/>
    <w:rsid w:val="00D513FA"/>
    <w:rsid w:val="00D51E76"/>
    <w:rsid w:val="00D5288D"/>
    <w:rsid w:val="00D52D03"/>
    <w:rsid w:val="00D54C6F"/>
    <w:rsid w:val="00D55998"/>
    <w:rsid w:val="00D55EF6"/>
    <w:rsid w:val="00D560AB"/>
    <w:rsid w:val="00D573E7"/>
    <w:rsid w:val="00D57D6F"/>
    <w:rsid w:val="00D60509"/>
    <w:rsid w:val="00D60C70"/>
    <w:rsid w:val="00D62FAA"/>
    <w:rsid w:val="00D63B7F"/>
    <w:rsid w:val="00D6445B"/>
    <w:rsid w:val="00D65B83"/>
    <w:rsid w:val="00D674A2"/>
    <w:rsid w:val="00D70185"/>
    <w:rsid w:val="00D70B5D"/>
    <w:rsid w:val="00D7198B"/>
    <w:rsid w:val="00D72EEC"/>
    <w:rsid w:val="00D72F73"/>
    <w:rsid w:val="00D73363"/>
    <w:rsid w:val="00D7392A"/>
    <w:rsid w:val="00D7485C"/>
    <w:rsid w:val="00D753FF"/>
    <w:rsid w:val="00D75773"/>
    <w:rsid w:val="00D75848"/>
    <w:rsid w:val="00D77E5F"/>
    <w:rsid w:val="00D80F7A"/>
    <w:rsid w:val="00D818FC"/>
    <w:rsid w:val="00D83A2E"/>
    <w:rsid w:val="00D83FB1"/>
    <w:rsid w:val="00D83FC1"/>
    <w:rsid w:val="00D8412B"/>
    <w:rsid w:val="00D84640"/>
    <w:rsid w:val="00D85534"/>
    <w:rsid w:val="00D85D06"/>
    <w:rsid w:val="00D867FF"/>
    <w:rsid w:val="00D87E0B"/>
    <w:rsid w:val="00D905C3"/>
    <w:rsid w:val="00D90FE1"/>
    <w:rsid w:val="00D916F0"/>
    <w:rsid w:val="00D92129"/>
    <w:rsid w:val="00D92569"/>
    <w:rsid w:val="00D92819"/>
    <w:rsid w:val="00D93470"/>
    <w:rsid w:val="00D94C4E"/>
    <w:rsid w:val="00D96955"/>
    <w:rsid w:val="00D9795C"/>
    <w:rsid w:val="00DA1F72"/>
    <w:rsid w:val="00DA207D"/>
    <w:rsid w:val="00DA48E7"/>
    <w:rsid w:val="00DA4B40"/>
    <w:rsid w:val="00DA5283"/>
    <w:rsid w:val="00DA565D"/>
    <w:rsid w:val="00DA5D01"/>
    <w:rsid w:val="00DA5F91"/>
    <w:rsid w:val="00DA7A85"/>
    <w:rsid w:val="00DB142D"/>
    <w:rsid w:val="00DB3651"/>
    <w:rsid w:val="00DB43B6"/>
    <w:rsid w:val="00DB4558"/>
    <w:rsid w:val="00DB52C0"/>
    <w:rsid w:val="00DB648C"/>
    <w:rsid w:val="00DB6979"/>
    <w:rsid w:val="00DB70A5"/>
    <w:rsid w:val="00DB7959"/>
    <w:rsid w:val="00DB7C30"/>
    <w:rsid w:val="00DB7F37"/>
    <w:rsid w:val="00DC1074"/>
    <w:rsid w:val="00DC1813"/>
    <w:rsid w:val="00DC256D"/>
    <w:rsid w:val="00DC27D6"/>
    <w:rsid w:val="00DC29C2"/>
    <w:rsid w:val="00DC3AEC"/>
    <w:rsid w:val="00DC46AA"/>
    <w:rsid w:val="00DC4901"/>
    <w:rsid w:val="00DC50B1"/>
    <w:rsid w:val="00DC510F"/>
    <w:rsid w:val="00DC62E6"/>
    <w:rsid w:val="00DC64B4"/>
    <w:rsid w:val="00DC64C4"/>
    <w:rsid w:val="00DC6628"/>
    <w:rsid w:val="00DC6ED0"/>
    <w:rsid w:val="00DC7EA7"/>
    <w:rsid w:val="00DD047A"/>
    <w:rsid w:val="00DD13B9"/>
    <w:rsid w:val="00DD28D3"/>
    <w:rsid w:val="00DD2920"/>
    <w:rsid w:val="00DD44DF"/>
    <w:rsid w:val="00DD4633"/>
    <w:rsid w:val="00DD4938"/>
    <w:rsid w:val="00DD4C02"/>
    <w:rsid w:val="00DD5C8C"/>
    <w:rsid w:val="00DD5DDF"/>
    <w:rsid w:val="00DD6A1E"/>
    <w:rsid w:val="00DD756B"/>
    <w:rsid w:val="00DD786A"/>
    <w:rsid w:val="00DE0DFA"/>
    <w:rsid w:val="00DE1B76"/>
    <w:rsid w:val="00DE2FF1"/>
    <w:rsid w:val="00DE329E"/>
    <w:rsid w:val="00DE5A1D"/>
    <w:rsid w:val="00DE6B47"/>
    <w:rsid w:val="00DE6F01"/>
    <w:rsid w:val="00DE7A24"/>
    <w:rsid w:val="00DF1FE9"/>
    <w:rsid w:val="00DF24C9"/>
    <w:rsid w:val="00DF2538"/>
    <w:rsid w:val="00DF29D6"/>
    <w:rsid w:val="00DF30A0"/>
    <w:rsid w:val="00DF3951"/>
    <w:rsid w:val="00DF40C9"/>
    <w:rsid w:val="00DF474D"/>
    <w:rsid w:val="00DF62CC"/>
    <w:rsid w:val="00DF74DF"/>
    <w:rsid w:val="00DF76EE"/>
    <w:rsid w:val="00E00435"/>
    <w:rsid w:val="00E00BF8"/>
    <w:rsid w:val="00E020B3"/>
    <w:rsid w:val="00E02AE3"/>
    <w:rsid w:val="00E04033"/>
    <w:rsid w:val="00E04670"/>
    <w:rsid w:val="00E050A1"/>
    <w:rsid w:val="00E0510E"/>
    <w:rsid w:val="00E05D0D"/>
    <w:rsid w:val="00E06E4C"/>
    <w:rsid w:val="00E0730A"/>
    <w:rsid w:val="00E114AD"/>
    <w:rsid w:val="00E123BD"/>
    <w:rsid w:val="00E12BB1"/>
    <w:rsid w:val="00E15BC9"/>
    <w:rsid w:val="00E161E3"/>
    <w:rsid w:val="00E16BA3"/>
    <w:rsid w:val="00E16CAE"/>
    <w:rsid w:val="00E206C0"/>
    <w:rsid w:val="00E22134"/>
    <w:rsid w:val="00E223F6"/>
    <w:rsid w:val="00E22F2B"/>
    <w:rsid w:val="00E22F45"/>
    <w:rsid w:val="00E240D8"/>
    <w:rsid w:val="00E24359"/>
    <w:rsid w:val="00E24BE1"/>
    <w:rsid w:val="00E257B6"/>
    <w:rsid w:val="00E2683D"/>
    <w:rsid w:val="00E27328"/>
    <w:rsid w:val="00E27BA8"/>
    <w:rsid w:val="00E27EDC"/>
    <w:rsid w:val="00E30106"/>
    <w:rsid w:val="00E303BF"/>
    <w:rsid w:val="00E31575"/>
    <w:rsid w:val="00E31BD7"/>
    <w:rsid w:val="00E31EAC"/>
    <w:rsid w:val="00E3272E"/>
    <w:rsid w:val="00E32BEE"/>
    <w:rsid w:val="00E33E29"/>
    <w:rsid w:val="00E34573"/>
    <w:rsid w:val="00E34893"/>
    <w:rsid w:val="00E354C3"/>
    <w:rsid w:val="00E360E3"/>
    <w:rsid w:val="00E367E8"/>
    <w:rsid w:val="00E36C7F"/>
    <w:rsid w:val="00E36D52"/>
    <w:rsid w:val="00E41B24"/>
    <w:rsid w:val="00E41BFE"/>
    <w:rsid w:val="00E433FD"/>
    <w:rsid w:val="00E46DFE"/>
    <w:rsid w:val="00E470C4"/>
    <w:rsid w:val="00E47597"/>
    <w:rsid w:val="00E479EE"/>
    <w:rsid w:val="00E47D14"/>
    <w:rsid w:val="00E505F9"/>
    <w:rsid w:val="00E509D9"/>
    <w:rsid w:val="00E517A9"/>
    <w:rsid w:val="00E53BF6"/>
    <w:rsid w:val="00E53D01"/>
    <w:rsid w:val="00E53FBF"/>
    <w:rsid w:val="00E54750"/>
    <w:rsid w:val="00E54ACF"/>
    <w:rsid w:val="00E54D4A"/>
    <w:rsid w:val="00E56494"/>
    <w:rsid w:val="00E56EA3"/>
    <w:rsid w:val="00E56F55"/>
    <w:rsid w:val="00E605C7"/>
    <w:rsid w:val="00E61789"/>
    <w:rsid w:val="00E62B4D"/>
    <w:rsid w:val="00E62EA8"/>
    <w:rsid w:val="00E63BC1"/>
    <w:rsid w:val="00E63FFD"/>
    <w:rsid w:val="00E64751"/>
    <w:rsid w:val="00E664BA"/>
    <w:rsid w:val="00E6677F"/>
    <w:rsid w:val="00E668B5"/>
    <w:rsid w:val="00E67915"/>
    <w:rsid w:val="00E7032F"/>
    <w:rsid w:val="00E70546"/>
    <w:rsid w:val="00E708F5"/>
    <w:rsid w:val="00E71160"/>
    <w:rsid w:val="00E711F9"/>
    <w:rsid w:val="00E71F9D"/>
    <w:rsid w:val="00E72AEF"/>
    <w:rsid w:val="00E74BA5"/>
    <w:rsid w:val="00E74FB7"/>
    <w:rsid w:val="00E75472"/>
    <w:rsid w:val="00E75AAA"/>
    <w:rsid w:val="00E75C06"/>
    <w:rsid w:val="00E7625C"/>
    <w:rsid w:val="00E765AA"/>
    <w:rsid w:val="00E76F7D"/>
    <w:rsid w:val="00E81A91"/>
    <w:rsid w:val="00E81DEF"/>
    <w:rsid w:val="00E84658"/>
    <w:rsid w:val="00E8503E"/>
    <w:rsid w:val="00E85055"/>
    <w:rsid w:val="00E85689"/>
    <w:rsid w:val="00E85B00"/>
    <w:rsid w:val="00E91A40"/>
    <w:rsid w:val="00E9212C"/>
    <w:rsid w:val="00E926F4"/>
    <w:rsid w:val="00E93CBA"/>
    <w:rsid w:val="00E942E4"/>
    <w:rsid w:val="00E953F8"/>
    <w:rsid w:val="00E9543D"/>
    <w:rsid w:val="00E9557D"/>
    <w:rsid w:val="00E956CB"/>
    <w:rsid w:val="00E966B7"/>
    <w:rsid w:val="00E9674C"/>
    <w:rsid w:val="00E96CEC"/>
    <w:rsid w:val="00EA15A6"/>
    <w:rsid w:val="00EA17A5"/>
    <w:rsid w:val="00EA2C4F"/>
    <w:rsid w:val="00EA401E"/>
    <w:rsid w:val="00EA49B2"/>
    <w:rsid w:val="00EA5D29"/>
    <w:rsid w:val="00EA5E2D"/>
    <w:rsid w:val="00EA6490"/>
    <w:rsid w:val="00EA6C2D"/>
    <w:rsid w:val="00EA7185"/>
    <w:rsid w:val="00EB0B4D"/>
    <w:rsid w:val="00EB2547"/>
    <w:rsid w:val="00EB2642"/>
    <w:rsid w:val="00EB2E9F"/>
    <w:rsid w:val="00EB3B1E"/>
    <w:rsid w:val="00EB4236"/>
    <w:rsid w:val="00EB4A12"/>
    <w:rsid w:val="00EB4B60"/>
    <w:rsid w:val="00EB6345"/>
    <w:rsid w:val="00EB6C78"/>
    <w:rsid w:val="00EB7416"/>
    <w:rsid w:val="00EB7888"/>
    <w:rsid w:val="00EB7DC2"/>
    <w:rsid w:val="00EC0575"/>
    <w:rsid w:val="00EC1323"/>
    <w:rsid w:val="00EC25EC"/>
    <w:rsid w:val="00EC3F67"/>
    <w:rsid w:val="00EC4180"/>
    <w:rsid w:val="00EC42CD"/>
    <w:rsid w:val="00EC45AF"/>
    <w:rsid w:val="00EC5DF2"/>
    <w:rsid w:val="00EC7998"/>
    <w:rsid w:val="00EC7A26"/>
    <w:rsid w:val="00ED02CA"/>
    <w:rsid w:val="00ED09C8"/>
    <w:rsid w:val="00ED0D2A"/>
    <w:rsid w:val="00ED0F5C"/>
    <w:rsid w:val="00ED12CD"/>
    <w:rsid w:val="00ED298D"/>
    <w:rsid w:val="00ED311C"/>
    <w:rsid w:val="00ED3132"/>
    <w:rsid w:val="00ED39A1"/>
    <w:rsid w:val="00ED4325"/>
    <w:rsid w:val="00ED4BF8"/>
    <w:rsid w:val="00ED6862"/>
    <w:rsid w:val="00ED716F"/>
    <w:rsid w:val="00ED7883"/>
    <w:rsid w:val="00EE0036"/>
    <w:rsid w:val="00EE0050"/>
    <w:rsid w:val="00EE0474"/>
    <w:rsid w:val="00EE133F"/>
    <w:rsid w:val="00EE24E4"/>
    <w:rsid w:val="00EE2BC1"/>
    <w:rsid w:val="00EE3E32"/>
    <w:rsid w:val="00EE4010"/>
    <w:rsid w:val="00EE5137"/>
    <w:rsid w:val="00EE5AA7"/>
    <w:rsid w:val="00EE5ED2"/>
    <w:rsid w:val="00EF28B3"/>
    <w:rsid w:val="00EF48D1"/>
    <w:rsid w:val="00EF5E2C"/>
    <w:rsid w:val="00EF5E47"/>
    <w:rsid w:val="00EF61FC"/>
    <w:rsid w:val="00EF6810"/>
    <w:rsid w:val="00EF7B38"/>
    <w:rsid w:val="00F008EB"/>
    <w:rsid w:val="00F00AEE"/>
    <w:rsid w:val="00F00E23"/>
    <w:rsid w:val="00F01AD2"/>
    <w:rsid w:val="00F01CEA"/>
    <w:rsid w:val="00F01E36"/>
    <w:rsid w:val="00F02689"/>
    <w:rsid w:val="00F03EA5"/>
    <w:rsid w:val="00F0497D"/>
    <w:rsid w:val="00F05693"/>
    <w:rsid w:val="00F056DD"/>
    <w:rsid w:val="00F059CE"/>
    <w:rsid w:val="00F06014"/>
    <w:rsid w:val="00F06F50"/>
    <w:rsid w:val="00F07540"/>
    <w:rsid w:val="00F07B9C"/>
    <w:rsid w:val="00F07E2E"/>
    <w:rsid w:val="00F1004F"/>
    <w:rsid w:val="00F103FD"/>
    <w:rsid w:val="00F11315"/>
    <w:rsid w:val="00F12521"/>
    <w:rsid w:val="00F127BF"/>
    <w:rsid w:val="00F1309B"/>
    <w:rsid w:val="00F13FC9"/>
    <w:rsid w:val="00F152E8"/>
    <w:rsid w:val="00F165D4"/>
    <w:rsid w:val="00F16690"/>
    <w:rsid w:val="00F1696B"/>
    <w:rsid w:val="00F2029D"/>
    <w:rsid w:val="00F21637"/>
    <w:rsid w:val="00F21EA7"/>
    <w:rsid w:val="00F22B24"/>
    <w:rsid w:val="00F231AC"/>
    <w:rsid w:val="00F232D8"/>
    <w:rsid w:val="00F23621"/>
    <w:rsid w:val="00F23711"/>
    <w:rsid w:val="00F240F0"/>
    <w:rsid w:val="00F2477E"/>
    <w:rsid w:val="00F269A7"/>
    <w:rsid w:val="00F30AED"/>
    <w:rsid w:val="00F31634"/>
    <w:rsid w:val="00F31C17"/>
    <w:rsid w:val="00F3208B"/>
    <w:rsid w:val="00F323C1"/>
    <w:rsid w:val="00F33159"/>
    <w:rsid w:val="00F337A1"/>
    <w:rsid w:val="00F337DB"/>
    <w:rsid w:val="00F33EC6"/>
    <w:rsid w:val="00F3451C"/>
    <w:rsid w:val="00F34A0A"/>
    <w:rsid w:val="00F35759"/>
    <w:rsid w:val="00F3626F"/>
    <w:rsid w:val="00F364E9"/>
    <w:rsid w:val="00F37A8F"/>
    <w:rsid w:val="00F37F8F"/>
    <w:rsid w:val="00F417DC"/>
    <w:rsid w:val="00F42EF6"/>
    <w:rsid w:val="00F434EF"/>
    <w:rsid w:val="00F43A53"/>
    <w:rsid w:val="00F45B6D"/>
    <w:rsid w:val="00F460C8"/>
    <w:rsid w:val="00F46F2D"/>
    <w:rsid w:val="00F471B8"/>
    <w:rsid w:val="00F47798"/>
    <w:rsid w:val="00F479B5"/>
    <w:rsid w:val="00F47E4A"/>
    <w:rsid w:val="00F505E7"/>
    <w:rsid w:val="00F50735"/>
    <w:rsid w:val="00F509A9"/>
    <w:rsid w:val="00F5140D"/>
    <w:rsid w:val="00F51446"/>
    <w:rsid w:val="00F52D63"/>
    <w:rsid w:val="00F52F0C"/>
    <w:rsid w:val="00F54F8E"/>
    <w:rsid w:val="00F55290"/>
    <w:rsid w:val="00F55534"/>
    <w:rsid w:val="00F555F5"/>
    <w:rsid w:val="00F5571A"/>
    <w:rsid w:val="00F55743"/>
    <w:rsid w:val="00F568A6"/>
    <w:rsid w:val="00F569FA"/>
    <w:rsid w:val="00F60D03"/>
    <w:rsid w:val="00F61937"/>
    <w:rsid w:val="00F62D2F"/>
    <w:rsid w:val="00F631A4"/>
    <w:rsid w:val="00F631F5"/>
    <w:rsid w:val="00F660D7"/>
    <w:rsid w:val="00F679C5"/>
    <w:rsid w:val="00F70204"/>
    <w:rsid w:val="00F70567"/>
    <w:rsid w:val="00F70E77"/>
    <w:rsid w:val="00F723E6"/>
    <w:rsid w:val="00F7295A"/>
    <w:rsid w:val="00F72DE4"/>
    <w:rsid w:val="00F74029"/>
    <w:rsid w:val="00F74C99"/>
    <w:rsid w:val="00F75DAC"/>
    <w:rsid w:val="00F76C7C"/>
    <w:rsid w:val="00F8170C"/>
    <w:rsid w:val="00F822C9"/>
    <w:rsid w:val="00F8248A"/>
    <w:rsid w:val="00F826B3"/>
    <w:rsid w:val="00F82726"/>
    <w:rsid w:val="00F83AFE"/>
    <w:rsid w:val="00F83B51"/>
    <w:rsid w:val="00F83B7B"/>
    <w:rsid w:val="00F84AEA"/>
    <w:rsid w:val="00F85572"/>
    <w:rsid w:val="00F856DF"/>
    <w:rsid w:val="00F8707E"/>
    <w:rsid w:val="00F871EC"/>
    <w:rsid w:val="00F875CE"/>
    <w:rsid w:val="00F9040C"/>
    <w:rsid w:val="00F90765"/>
    <w:rsid w:val="00F9126A"/>
    <w:rsid w:val="00F91718"/>
    <w:rsid w:val="00F92B84"/>
    <w:rsid w:val="00F92DAF"/>
    <w:rsid w:val="00F92DCD"/>
    <w:rsid w:val="00F93747"/>
    <w:rsid w:val="00F93CB0"/>
    <w:rsid w:val="00F9464B"/>
    <w:rsid w:val="00F949A7"/>
    <w:rsid w:val="00F94DC3"/>
    <w:rsid w:val="00F960F2"/>
    <w:rsid w:val="00F97422"/>
    <w:rsid w:val="00F97797"/>
    <w:rsid w:val="00FA0306"/>
    <w:rsid w:val="00FA057E"/>
    <w:rsid w:val="00FA095E"/>
    <w:rsid w:val="00FA1C4D"/>
    <w:rsid w:val="00FA21CB"/>
    <w:rsid w:val="00FA3399"/>
    <w:rsid w:val="00FA3B1E"/>
    <w:rsid w:val="00FA3F27"/>
    <w:rsid w:val="00FA4209"/>
    <w:rsid w:val="00FA4397"/>
    <w:rsid w:val="00FA4A32"/>
    <w:rsid w:val="00FA4B02"/>
    <w:rsid w:val="00FA5421"/>
    <w:rsid w:val="00FA76C7"/>
    <w:rsid w:val="00FA7802"/>
    <w:rsid w:val="00FA790D"/>
    <w:rsid w:val="00FA7ECC"/>
    <w:rsid w:val="00FB05A0"/>
    <w:rsid w:val="00FB0FB1"/>
    <w:rsid w:val="00FB1255"/>
    <w:rsid w:val="00FB1CEC"/>
    <w:rsid w:val="00FB208C"/>
    <w:rsid w:val="00FB42A6"/>
    <w:rsid w:val="00FB48FD"/>
    <w:rsid w:val="00FB5C07"/>
    <w:rsid w:val="00FB5E8C"/>
    <w:rsid w:val="00FB7D75"/>
    <w:rsid w:val="00FC09FF"/>
    <w:rsid w:val="00FC0BD2"/>
    <w:rsid w:val="00FC1C7E"/>
    <w:rsid w:val="00FC1EEA"/>
    <w:rsid w:val="00FC2A8B"/>
    <w:rsid w:val="00FC370C"/>
    <w:rsid w:val="00FC3A17"/>
    <w:rsid w:val="00FC3D0A"/>
    <w:rsid w:val="00FC3DE9"/>
    <w:rsid w:val="00FC44E9"/>
    <w:rsid w:val="00FC5C44"/>
    <w:rsid w:val="00FC638C"/>
    <w:rsid w:val="00FC77A6"/>
    <w:rsid w:val="00FC78A2"/>
    <w:rsid w:val="00FD120A"/>
    <w:rsid w:val="00FD16FD"/>
    <w:rsid w:val="00FD1E53"/>
    <w:rsid w:val="00FD3149"/>
    <w:rsid w:val="00FD3ABE"/>
    <w:rsid w:val="00FD3F90"/>
    <w:rsid w:val="00FD402C"/>
    <w:rsid w:val="00FD43A2"/>
    <w:rsid w:val="00FD45A0"/>
    <w:rsid w:val="00FD73AB"/>
    <w:rsid w:val="00FE189E"/>
    <w:rsid w:val="00FE1B99"/>
    <w:rsid w:val="00FE23FF"/>
    <w:rsid w:val="00FE251C"/>
    <w:rsid w:val="00FE2632"/>
    <w:rsid w:val="00FE35D8"/>
    <w:rsid w:val="00FE3B19"/>
    <w:rsid w:val="00FE420A"/>
    <w:rsid w:val="00FE4555"/>
    <w:rsid w:val="00FE556D"/>
    <w:rsid w:val="00FE5781"/>
    <w:rsid w:val="00FE5A29"/>
    <w:rsid w:val="00FE5BBE"/>
    <w:rsid w:val="00FE5E7F"/>
    <w:rsid w:val="00FE7F33"/>
    <w:rsid w:val="00FF08CD"/>
    <w:rsid w:val="00FF1B38"/>
    <w:rsid w:val="00FF27C9"/>
    <w:rsid w:val="00FF27F4"/>
    <w:rsid w:val="00FF2A0E"/>
    <w:rsid w:val="00FF30E5"/>
    <w:rsid w:val="00FF3BE7"/>
    <w:rsid w:val="00FF66E3"/>
    <w:rsid w:val="00FF6796"/>
    <w:rsid w:val="00FF6B38"/>
    <w:rsid w:val="00FF6E0A"/>
    <w:rsid w:val="00FF7934"/>
    <w:rsid w:val="00FF7B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AC151B8"/>
  <w15:docId w15:val="{9E115808-1EDA-40B5-8096-84ABD88DB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332"/>
    <w:rPr>
      <w:rFonts w:ascii="Arial" w:hAnsi="Arial"/>
      <w:sz w:val="22"/>
      <w:szCs w:val="24"/>
      <w:lang w:eastAsia="en-US"/>
    </w:rPr>
  </w:style>
  <w:style w:type="paragraph" w:styleId="Heading1">
    <w:name w:val="heading 1"/>
    <w:basedOn w:val="Normal"/>
    <w:next w:val="BodyText"/>
    <w:link w:val="Heading1Char"/>
    <w:qFormat/>
    <w:rsid w:val="00F70204"/>
    <w:pPr>
      <w:keepNext/>
      <w:numPr>
        <w:numId w:val="12"/>
      </w:numPr>
      <w:spacing w:before="240" w:after="240" w:line="259" w:lineRule="auto"/>
      <w:outlineLvl w:val="0"/>
    </w:pPr>
    <w:rPr>
      <w:rFonts w:ascii="Calibri" w:hAnsi="Calibri" w:cs="Arial"/>
      <w:b/>
      <w:caps/>
      <w:color w:val="365F91" w:themeColor="accent1" w:themeShade="BF"/>
      <w:kern w:val="28"/>
      <w:sz w:val="24"/>
      <w:lang w:eastAsia="de-DE"/>
    </w:rPr>
  </w:style>
  <w:style w:type="paragraph" w:styleId="Heading2">
    <w:name w:val="heading 2"/>
    <w:basedOn w:val="Normal"/>
    <w:next w:val="BodyText"/>
    <w:link w:val="Heading2Char"/>
    <w:qFormat/>
    <w:rsid w:val="00F70204"/>
    <w:pPr>
      <w:numPr>
        <w:ilvl w:val="1"/>
        <w:numId w:val="12"/>
      </w:numPr>
      <w:spacing w:before="120" w:after="160" w:line="259" w:lineRule="auto"/>
      <w:outlineLvl w:val="1"/>
    </w:pPr>
    <w:rPr>
      <w:rFonts w:ascii="Calibri" w:hAnsi="Calibri"/>
      <w:b/>
      <w:color w:val="365F91" w:themeColor="accent1" w:themeShade="BF"/>
      <w:lang w:eastAsia="de-DE"/>
    </w:rPr>
  </w:style>
  <w:style w:type="paragraph" w:styleId="Heading3">
    <w:name w:val="heading 3"/>
    <w:basedOn w:val="Normal"/>
    <w:next w:val="BodyText"/>
    <w:link w:val="Heading3Char"/>
    <w:qFormat/>
    <w:rsid w:val="0082272B"/>
    <w:pPr>
      <w:keepNext/>
      <w:numPr>
        <w:ilvl w:val="2"/>
        <w:numId w:val="12"/>
      </w:numPr>
      <w:spacing w:before="12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qFormat/>
    <w:rsid w:val="004D125F"/>
    <w:pPr>
      <w:keepNext/>
      <w:numPr>
        <w:ilvl w:val="3"/>
        <w:numId w:val="12"/>
      </w:numPr>
      <w:spacing w:before="120" w:after="120"/>
      <w:outlineLvl w:val="3"/>
    </w:pPr>
    <w:rPr>
      <w:rFonts w:ascii="Calibri" w:hAnsi="Calibri"/>
      <w:color w:val="0070C0"/>
      <w:szCs w:val="20"/>
      <w:lang w:val="en-US" w:eastAsia="de-DE"/>
    </w:rPr>
  </w:style>
  <w:style w:type="paragraph" w:styleId="Heading5">
    <w:name w:val="heading 5"/>
    <w:basedOn w:val="Normal"/>
    <w:next w:val="Normal"/>
    <w:link w:val="Heading5Char"/>
    <w:rsid w:val="00ED3132"/>
    <w:pPr>
      <w:numPr>
        <w:ilvl w:val="4"/>
        <w:numId w:val="1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ED3132"/>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ED3132"/>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ED3132"/>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ED3132"/>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rsid w:val="00F70204"/>
    <w:rPr>
      <w:rFonts w:cs="Arial"/>
      <w:b/>
      <w:caps/>
      <w:color w:val="365F91" w:themeColor="accent1" w:themeShade="BF"/>
      <w:kern w:val="28"/>
      <w:sz w:val="24"/>
      <w:szCs w:val="24"/>
      <w:lang w:eastAsia="de-DE"/>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Member">
    <w:name w:val="Action Member"/>
    <w:basedOn w:val="Normal"/>
    <w:next w:val="BodyText"/>
    <w:link w:val="ActionMember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rsid w:val="00F70204"/>
    <w:rPr>
      <w:b/>
      <w:color w:val="365F91" w:themeColor="accent1" w:themeShade="BF"/>
      <w:sz w:val="22"/>
      <w:szCs w:val="24"/>
      <w:lang w:eastAsia="de-DE"/>
    </w:rPr>
  </w:style>
  <w:style w:type="character" w:customStyle="1" w:styleId="Heading3Char">
    <w:name w:val="Heading 3 Char"/>
    <w:basedOn w:val="DefaultParagraphFont"/>
    <w:link w:val="Heading3"/>
    <w:rsid w:val="0082272B"/>
    <w:rPr>
      <w:color w:val="4F81BD" w:themeColor="accent1"/>
      <w:sz w:val="22"/>
      <w:lang w:eastAsia="de-DE"/>
    </w:rPr>
  </w:style>
  <w:style w:type="character" w:customStyle="1" w:styleId="Heading4Char">
    <w:name w:val="Heading 4 Char"/>
    <w:basedOn w:val="DefaultParagraphFont"/>
    <w:link w:val="Heading4"/>
    <w:rsid w:val="004D125F"/>
    <w:rPr>
      <w:color w:val="0070C0"/>
      <w:sz w:val="22"/>
      <w:lang w:val="en-US" w:eastAsia="de-DE"/>
    </w:rPr>
  </w:style>
  <w:style w:type="character" w:customStyle="1" w:styleId="Heading5Char">
    <w:name w:val="Heading 5 Char"/>
    <w:basedOn w:val="DefaultParagraphFont"/>
    <w:link w:val="Heading5"/>
    <w:rsid w:val="003C0404"/>
    <w:rPr>
      <w:rFonts w:ascii="Arial" w:hAnsi="Arial"/>
      <w:sz w:val="22"/>
      <w:lang w:val="de-DE" w:eastAsia="de-DE"/>
    </w:rPr>
  </w:style>
  <w:style w:type="character" w:customStyle="1" w:styleId="Heading6Char">
    <w:name w:val="Heading 6 Char"/>
    <w:basedOn w:val="DefaultParagraphFont"/>
    <w:link w:val="Heading6"/>
    <w:rsid w:val="003C0404"/>
    <w:rPr>
      <w:rFonts w:ascii="Arial" w:hAnsi="Arial"/>
      <w:sz w:val="22"/>
      <w:lang w:val="de-DE" w:eastAsia="de-DE"/>
    </w:rPr>
  </w:style>
  <w:style w:type="character" w:customStyle="1" w:styleId="Heading7Char">
    <w:name w:val="Heading 7 Char"/>
    <w:basedOn w:val="DefaultParagraphFont"/>
    <w:link w:val="Heading7"/>
    <w:rsid w:val="003C0404"/>
    <w:rPr>
      <w:rFonts w:ascii="Arial" w:hAnsi="Arial"/>
      <w:sz w:val="22"/>
      <w:lang w:val="de-DE" w:eastAsia="de-DE"/>
    </w:rPr>
  </w:style>
  <w:style w:type="character" w:customStyle="1" w:styleId="Heading8Char">
    <w:name w:val="Heading 8 Char"/>
    <w:basedOn w:val="DefaultParagraphFont"/>
    <w:link w:val="Heading8"/>
    <w:rsid w:val="003C0404"/>
    <w:rPr>
      <w:rFonts w:ascii="Arial" w:hAnsi="Arial"/>
      <w:sz w:val="22"/>
      <w:lang w:val="de-DE" w:eastAsia="de-DE"/>
    </w:rPr>
  </w:style>
  <w:style w:type="character" w:customStyle="1" w:styleId="Heading9Char">
    <w:name w:val="Heading 9 Char"/>
    <w:basedOn w:val="DefaultParagraphFont"/>
    <w:link w:val="Heading9"/>
    <w:rsid w:val="003C0404"/>
    <w:rPr>
      <w:rFonts w:ascii="Arial" w:hAnsi="Arial"/>
      <w:sz w:val="22"/>
      <w:lang w:val="de-DE" w:eastAsia="de-DE"/>
    </w:rPr>
  </w:style>
  <w:style w:type="numbering" w:styleId="ArticleSection">
    <w:name w:val="Outline List 3"/>
    <w:basedOn w:val="NoList"/>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qFormat/>
    <w:rsid w:val="004C4B3B"/>
    <w:pPr>
      <w:numPr>
        <w:numId w:val="9"/>
      </w:numPr>
      <w:tabs>
        <w:tab w:val="left" w:pos="1560"/>
      </w:tabs>
      <w:spacing w:after="120"/>
      <w:ind w:left="1560" w:hanging="426"/>
      <w:jc w:val="both"/>
    </w:pPr>
    <w:rPr>
      <w:rFonts w:ascii="Calibri" w:hAnsi="Calibri"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rsid w:val="00ED3132"/>
    <w:pPr>
      <w:tabs>
        <w:tab w:val="center" w:pos="4820"/>
        <w:tab w:val="right" w:pos="9639"/>
      </w:tabs>
    </w:pPr>
  </w:style>
  <w:style w:type="character" w:customStyle="1" w:styleId="FooterChar">
    <w:name w:val="Footer Char"/>
    <w:basedOn w:val="DefaultParagraphFont"/>
    <w:link w:val="Footer"/>
    <w:rsid w:val="006419DC"/>
    <w:rPr>
      <w:rFonts w:ascii="Arial" w:hAnsi="Arial"/>
      <w:sz w:val="22"/>
      <w:szCs w:val="24"/>
      <w:lang w:eastAsia="en-US"/>
    </w:rPr>
  </w:style>
  <w:style w:type="character" w:styleId="FootnoteReference">
    <w:name w:val="footnote reference"/>
    <w:rsid w:val="00ED3132"/>
    <w:rPr>
      <w:rFonts w:ascii="Arial" w:hAnsi="Arial"/>
      <w:sz w:val="16"/>
    </w:rPr>
  </w:style>
  <w:style w:type="paragraph" w:styleId="FootnoteText">
    <w:name w:val="footnote text"/>
    <w:basedOn w:val="Normal"/>
    <w:link w:val="FootnoteTextChar"/>
    <w:rsid w:val="00ED3132"/>
    <w:rPr>
      <w:sz w:val="20"/>
      <w:szCs w:val="20"/>
    </w:rPr>
  </w:style>
  <w:style w:type="character" w:customStyle="1" w:styleId="FootnoteTextChar">
    <w:name w:val="Footnote Text Char"/>
    <w:basedOn w:val="DefaultParagraphFont"/>
    <w:link w:val="FootnoteText"/>
    <w:rsid w:val="003C0404"/>
    <w:rPr>
      <w:rFonts w:ascii="Arial" w:hAnsi="Arial"/>
      <w:lang w:eastAsia="en-US"/>
    </w:rPr>
  </w:style>
  <w:style w:type="paragraph" w:styleId="Header">
    <w:name w:val="header"/>
    <w:basedOn w:val="Normal"/>
    <w:link w:val="HeaderChar"/>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uiPriority w:val="99"/>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rsid w:val="00ED3132"/>
    <w:pPr>
      <w:spacing w:before="60" w:after="60"/>
      <w:ind w:left="567" w:right="935"/>
      <w:jc w:val="both"/>
    </w:pPr>
    <w:rPr>
      <w:i/>
    </w:rPr>
  </w:style>
  <w:style w:type="character" w:customStyle="1" w:styleId="QuoteChar">
    <w:name w:val="Quote Char"/>
    <w:basedOn w:val="DefaultParagraphFont"/>
    <w:link w:val="Quote"/>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qFormat/>
    <w:rsid w:val="00ED3132"/>
    <w:pPr>
      <w:spacing w:after="60"/>
      <w:jc w:val="center"/>
      <w:outlineLvl w:val="1"/>
    </w:pPr>
    <w:rPr>
      <w:rFonts w:cs="Arial"/>
    </w:rPr>
  </w:style>
  <w:style w:type="character" w:customStyle="1" w:styleId="SubtitleChar">
    <w:name w:val="Subtitle Char"/>
    <w:basedOn w:val="DefaultParagraphFont"/>
    <w:link w:val="Subtitle"/>
    <w:rsid w:val="003C0404"/>
    <w:rPr>
      <w:rFonts w:ascii="Arial" w:hAnsi="Arial" w:cs="Arial"/>
      <w:sz w:val="22"/>
      <w:szCs w:val="24"/>
      <w:lang w:eastAsia="en-US"/>
    </w:rPr>
  </w:style>
  <w:style w:type="paragraph" w:styleId="TableofFigures">
    <w:name w:val="table of figures"/>
    <w:basedOn w:val="Normal"/>
    <w:next w:val="Normal"/>
    <w:uiPriority w:val="99"/>
    <w:rsid w:val="00A10E2A"/>
    <w:pPr>
      <w:numPr>
        <w:numId w:val="27"/>
      </w:numPr>
      <w:tabs>
        <w:tab w:val="right" w:pos="9639"/>
      </w:tabs>
      <w:spacing w:before="60" w:after="60"/>
      <w:ind w:right="284"/>
    </w:pPr>
    <w:rPr>
      <w:rFonts w:ascii="Calibri" w:hAnsi="Calibri"/>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rsid w:val="00054821"/>
    <w:pPr>
      <w:tabs>
        <w:tab w:val="right" w:leader="dot" w:pos="9639"/>
      </w:tabs>
      <w:spacing w:before="120" w:after="120"/>
      <w:ind w:left="567" w:right="284" w:hanging="567"/>
      <w:jc w:val="both"/>
    </w:pPr>
    <w:rPr>
      <w:rFonts w:ascii="Calibri" w:eastAsiaTheme="minorEastAsia" w:hAnsi="Calibri" w:cs="Arial"/>
      <w:noProof/>
      <w:szCs w:val="22"/>
      <w:lang w:val="en-US" w:eastAsia="ja-JP"/>
    </w:rPr>
  </w:style>
  <w:style w:type="paragraph" w:styleId="TOC2">
    <w:name w:val="toc 2"/>
    <w:basedOn w:val="Normal"/>
    <w:next w:val="Normal"/>
    <w:autoRedefine/>
    <w:uiPriority w:val="39"/>
    <w:rsid w:val="00054821"/>
    <w:pPr>
      <w:tabs>
        <w:tab w:val="left" w:pos="1843"/>
        <w:tab w:val="right" w:pos="9639"/>
      </w:tabs>
      <w:spacing w:before="120" w:after="120"/>
      <w:ind w:left="1559" w:right="284" w:hanging="1134"/>
    </w:pPr>
    <w:rPr>
      <w:rFonts w:ascii="Calibri" w:eastAsiaTheme="minorEastAsia" w:hAnsi="Calibri" w:cs="Arial"/>
      <w:noProof/>
      <w:szCs w:val="22"/>
      <w:lang w:val="en-US" w:eastAsia="ja-JP"/>
    </w:rPr>
  </w:style>
  <w:style w:type="paragraph" w:styleId="TOC3">
    <w:name w:val="toc 3"/>
    <w:basedOn w:val="Normal"/>
    <w:next w:val="Normal"/>
    <w:uiPriority w:val="39"/>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uiPriority w:val="5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rsid w:val="000D15B0"/>
    <w:rPr>
      <w:rFonts w:ascii="Consolas" w:hAnsi="Consolas"/>
      <w:sz w:val="21"/>
      <w:szCs w:val="21"/>
      <w:lang w:val="en-US"/>
    </w:rPr>
  </w:style>
  <w:style w:type="character" w:customStyle="1" w:styleId="PlainTextChar">
    <w:name w:val="Plain Text Char"/>
    <w:basedOn w:val="DefaultParagraphFont"/>
    <w:link w:val="PlainText"/>
    <w:rsid w:val="000D15B0"/>
    <w:rPr>
      <w:rFonts w:ascii="Consolas" w:hAnsi="Consolas"/>
      <w:sz w:val="21"/>
      <w:szCs w:val="21"/>
      <w:lang w:val="en-US" w:eastAsia="en-US"/>
    </w:rPr>
  </w:style>
  <w:style w:type="character" w:styleId="CommentReference">
    <w:name w:val="annotation reference"/>
    <w:basedOn w:val="DefaultParagraphFont"/>
    <w:uiPriority w:val="99"/>
    <w:rsid w:val="000D15B0"/>
    <w:rPr>
      <w:sz w:val="16"/>
      <w:szCs w:val="16"/>
    </w:rPr>
  </w:style>
  <w:style w:type="paragraph" w:styleId="CommentText">
    <w:name w:val="annotation text"/>
    <w:basedOn w:val="Normal"/>
    <w:link w:val="CommentTextChar"/>
    <w:uiPriority w:val="99"/>
    <w:rsid w:val="000D15B0"/>
    <w:rPr>
      <w:rFonts w:ascii="Times New Roman" w:hAnsi="Times New Roman"/>
      <w:sz w:val="20"/>
      <w:szCs w:val="20"/>
      <w:lang w:val="en-US"/>
    </w:rPr>
  </w:style>
  <w:style w:type="character" w:customStyle="1" w:styleId="CommentTextChar">
    <w:name w:val="Comment Text Char"/>
    <w:basedOn w:val="DefaultParagraphFont"/>
    <w:link w:val="CommentText"/>
    <w:uiPriority w:val="99"/>
    <w:rsid w:val="000D15B0"/>
    <w:rPr>
      <w:rFonts w:ascii="Times New Roman" w:hAnsi="Times New Roman"/>
      <w:lang w:val="en-US" w:eastAsia="en-US"/>
    </w:rPr>
  </w:style>
  <w:style w:type="paragraph" w:styleId="CommentSubject">
    <w:name w:val="annotation subject"/>
    <w:basedOn w:val="CommentText"/>
    <w:next w:val="CommentText"/>
    <w:link w:val="CommentSubjectChar"/>
    <w:rsid w:val="000D15B0"/>
    <w:rPr>
      <w:b/>
      <w:bCs/>
    </w:rPr>
  </w:style>
  <w:style w:type="character" w:customStyle="1" w:styleId="CommentSubjectChar">
    <w:name w:val="Comment Subject Char"/>
    <w:basedOn w:val="CommentTextChar"/>
    <w:link w:val="CommentSubject"/>
    <w:rsid w:val="000D15B0"/>
    <w:rPr>
      <w:rFonts w:ascii="Times New Roman" w:hAnsi="Times New Roman"/>
      <w:b/>
      <w:bCs/>
      <w:lang w:val="en-US" w:eastAsia="en-US"/>
    </w:rPr>
  </w:style>
  <w:style w:type="character" w:styleId="FollowedHyperlink">
    <w:name w:val="FollowedHyperlink"/>
    <w:basedOn w:val="DefaultParagraphFont"/>
    <w:uiPriority w:val="99"/>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qForma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qForma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qForma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aliases w:val="DDM Gen Text,List Paragraph1,Bullet Level 1"/>
    <w:basedOn w:val="Normal"/>
    <w:link w:val="ListParagraphChar"/>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99"/>
    <w:qFormat/>
    <w:rsid w:val="00C94069"/>
    <w:rPr>
      <w:b/>
      <w:bCs/>
    </w:rPr>
  </w:style>
  <w:style w:type="paragraph" w:customStyle="1" w:styleId="Agenda1">
    <w:name w:val="Agenda 1"/>
    <w:basedOn w:val="Normal"/>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MemberChar">
    <w:name w:val="Action Member Char"/>
    <w:basedOn w:val="DefaultParagraphFont"/>
    <w:link w:val="ActionMember"/>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qForma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8D371D"/>
    <w:pPr>
      <w:numPr>
        <w:numId w:val="30"/>
      </w:numPr>
      <w:spacing w:after="60"/>
      <w:jc w:val="both"/>
    </w:pPr>
    <w:rPr>
      <w:rFonts w:ascii="Calibri" w:eastAsiaTheme="minorHAnsi" w:hAnsi="Calibri"/>
      <w:szCs w:val="22"/>
      <w:lang w:eastAsia="en-GB"/>
    </w:rPr>
  </w:style>
  <w:style w:type="paragraph" w:styleId="TOCHeading">
    <w:name w:val="TOC Heading"/>
    <w:basedOn w:val="Heading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ListContinue2">
    <w:name w:val="List Continue 2"/>
    <w:basedOn w:val="Normal"/>
    <w:rsid w:val="00F70204"/>
    <w:pPr>
      <w:spacing w:after="160" w:line="259" w:lineRule="auto"/>
      <w:ind w:left="566"/>
      <w:contextualSpacing/>
    </w:pPr>
    <w:rPr>
      <w:rFonts w:asciiTheme="minorHAnsi" w:eastAsiaTheme="minorHAnsi" w:hAnsiTheme="minorHAnsi" w:cstheme="minorBidi"/>
      <w:szCs w:val="22"/>
      <w:lang w:val="en-IE"/>
    </w:rPr>
  </w:style>
  <w:style w:type="paragraph" w:styleId="BlockText">
    <w:name w:val="Block Text"/>
    <w:basedOn w:val="Normal"/>
    <w:rsid w:val="00F70204"/>
    <w:pPr>
      <w:spacing w:after="160" w:line="259" w:lineRule="auto"/>
      <w:ind w:left="1440" w:right="1440"/>
    </w:pPr>
    <w:rPr>
      <w:rFonts w:asciiTheme="minorHAnsi" w:eastAsiaTheme="minorHAnsi" w:hAnsiTheme="minorHAnsi" w:cstheme="minorBidi"/>
      <w:szCs w:val="22"/>
      <w:lang w:val="en-IE"/>
    </w:rPr>
  </w:style>
  <w:style w:type="paragraph" w:styleId="BodyTextIndent3">
    <w:name w:val="Body Text Indent 3"/>
    <w:basedOn w:val="Normal"/>
    <w:link w:val="BodyTextIndent3Char"/>
    <w:rsid w:val="00F70204"/>
    <w:pPr>
      <w:spacing w:after="160" w:line="259" w:lineRule="auto"/>
      <w:ind w:left="1134"/>
    </w:pPr>
    <w:rPr>
      <w:rFonts w:asciiTheme="minorHAnsi" w:eastAsiaTheme="minorHAnsi" w:hAnsiTheme="minorHAnsi" w:cstheme="minorBidi"/>
      <w:szCs w:val="22"/>
      <w:lang w:val="en-IE"/>
    </w:rPr>
  </w:style>
  <w:style w:type="character" w:customStyle="1" w:styleId="BodyTextIndent3Char">
    <w:name w:val="Body Text Indent 3 Char"/>
    <w:basedOn w:val="DefaultParagraphFont"/>
    <w:link w:val="BodyTextIndent3"/>
    <w:rsid w:val="00F70204"/>
    <w:rPr>
      <w:rFonts w:asciiTheme="minorHAnsi" w:eastAsiaTheme="minorHAnsi" w:hAnsiTheme="minorHAnsi" w:cstheme="minorBidi"/>
      <w:sz w:val="22"/>
      <w:szCs w:val="22"/>
      <w:lang w:val="en-IE" w:eastAsia="en-US"/>
    </w:rPr>
  </w:style>
  <w:style w:type="paragraph" w:customStyle="1" w:styleId="IALABodyText">
    <w:name w:val="IALA Body Text"/>
    <w:basedOn w:val="Normal"/>
    <w:rsid w:val="00F70204"/>
    <w:pPr>
      <w:spacing w:before="120" w:after="160" w:line="259" w:lineRule="auto"/>
    </w:pPr>
    <w:rPr>
      <w:rFonts w:asciiTheme="minorHAnsi" w:eastAsiaTheme="minorHAnsi" w:hAnsiTheme="minorHAnsi" w:cstheme="minorBidi"/>
      <w:bCs/>
      <w:szCs w:val="20"/>
      <w:lang w:val="en-IE"/>
    </w:rPr>
  </w:style>
  <w:style w:type="paragraph" w:customStyle="1" w:styleId="IALABodyText0">
    <w:name w:val="IALA BodyText"/>
    <w:basedOn w:val="Normal"/>
    <w:rsid w:val="00F70204"/>
    <w:pPr>
      <w:spacing w:before="120" w:after="160" w:line="259" w:lineRule="auto"/>
    </w:pPr>
    <w:rPr>
      <w:rFonts w:asciiTheme="minorHAnsi" w:eastAsiaTheme="minorHAnsi" w:hAnsiTheme="minorHAnsi" w:cstheme="minorBidi"/>
      <w:b/>
      <w:szCs w:val="20"/>
      <w:lang w:val="en-IE"/>
    </w:rPr>
  </w:style>
  <w:style w:type="paragraph" w:styleId="Index1">
    <w:name w:val="index 1"/>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Index2">
    <w:name w:val="index 2"/>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283"/>
      <w:textAlignment w:val="baseline"/>
    </w:pPr>
    <w:rPr>
      <w:rFonts w:asciiTheme="minorHAnsi" w:eastAsiaTheme="minorHAnsi" w:hAnsiTheme="minorHAnsi" w:cstheme="minorBidi"/>
      <w:szCs w:val="22"/>
      <w:lang w:val="en-IE" w:eastAsia="de-DE"/>
    </w:rPr>
  </w:style>
  <w:style w:type="paragraph" w:styleId="Index3">
    <w:name w:val="index 3"/>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566"/>
      <w:textAlignment w:val="baseline"/>
    </w:pPr>
    <w:rPr>
      <w:rFonts w:asciiTheme="minorHAnsi" w:eastAsiaTheme="minorHAnsi" w:hAnsiTheme="minorHAnsi" w:cstheme="minorBidi"/>
      <w:szCs w:val="22"/>
      <w:lang w:val="en-IE" w:eastAsia="de-DE"/>
    </w:rPr>
  </w:style>
  <w:style w:type="paragraph" w:styleId="Index4">
    <w:name w:val="index 4"/>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849"/>
      <w:textAlignment w:val="baseline"/>
    </w:pPr>
    <w:rPr>
      <w:rFonts w:asciiTheme="minorHAnsi" w:eastAsiaTheme="minorHAnsi" w:hAnsiTheme="minorHAnsi" w:cstheme="minorBidi"/>
      <w:szCs w:val="22"/>
      <w:lang w:val="en-IE" w:eastAsia="de-DE"/>
    </w:rPr>
  </w:style>
  <w:style w:type="paragraph" w:styleId="Index5">
    <w:name w:val="index 5"/>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132"/>
      <w:textAlignment w:val="baseline"/>
    </w:pPr>
    <w:rPr>
      <w:rFonts w:asciiTheme="minorHAnsi" w:eastAsiaTheme="minorHAnsi" w:hAnsiTheme="minorHAnsi" w:cstheme="minorBidi"/>
      <w:szCs w:val="22"/>
      <w:lang w:val="en-IE" w:eastAsia="de-DE"/>
    </w:rPr>
  </w:style>
  <w:style w:type="paragraph" w:styleId="Index6">
    <w:name w:val="index 6"/>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415"/>
      <w:textAlignment w:val="baseline"/>
    </w:pPr>
    <w:rPr>
      <w:rFonts w:asciiTheme="minorHAnsi" w:eastAsiaTheme="minorHAnsi" w:hAnsiTheme="minorHAnsi" w:cstheme="minorBidi"/>
      <w:szCs w:val="22"/>
      <w:lang w:val="en-IE" w:eastAsia="de-DE"/>
    </w:rPr>
  </w:style>
  <w:style w:type="paragraph" w:styleId="Index7">
    <w:name w:val="index 7"/>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698"/>
      <w:textAlignment w:val="baseline"/>
    </w:pPr>
    <w:rPr>
      <w:rFonts w:asciiTheme="minorHAnsi" w:eastAsiaTheme="minorHAnsi" w:hAnsiTheme="minorHAnsi" w:cstheme="minorBidi"/>
      <w:szCs w:val="22"/>
      <w:lang w:val="en-IE" w:eastAsia="de-DE"/>
    </w:rPr>
  </w:style>
  <w:style w:type="paragraph" w:styleId="IndexHeading">
    <w:name w:val="index heading"/>
    <w:basedOn w:val="Normal"/>
    <w:next w:val="Index1"/>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List2">
    <w:name w:val="List 2"/>
    <w:basedOn w:val="Normal"/>
    <w:rsid w:val="00F70204"/>
    <w:pPr>
      <w:spacing w:after="160" w:line="259" w:lineRule="auto"/>
      <w:ind w:left="566" w:hanging="283"/>
      <w:contextualSpacing/>
    </w:pPr>
    <w:rPr>
      <w:rFonts w:asciiTheme="minorHAnsi" w:eastAsiaTheme="minorHAnsi" w:hAnsiTheme="minorHAnsi" w:cstheme="minorBidi"/>
      <w:szCs w:val="22"/>
      <w:lang w:val="en-IE"/>
    </w:rPr>
  </w:style>
  <w:style w:type="paragraph" w:styleId="ListBullet3">
    <w:name w:val="List Bullet 3"/>
    <w:basedOn w:val="Normal"/>
    <w:autoRedefine/>
    <w:rsid w:val="00F70204"/>
    <w:pPr>
      <w:numPr>
        <w:numId w:val="33"/>
      </w:numPr>
      <w:spacing w:after="160" w:line="259" w:lineRule="auto"/>
    </w:pPr>
    <w:rPr>
      <w:rFonts w:asciiTheme="minorHAnsi" w:eastAsiaTheme="minorHAnsi" w:hAnsiTheme="minorHAnsi" w:cstheme="minorBidi"/>
      <w:szCs w:val="20"/>
      <w:lang w:val="en-IE"/>
    </w:rPr>
  </w:style>
  <w:style w:type="paragraph" w:customStyle="1" w:styleId="Tabletext0">
    <w:name w:val="Table_text"/>
    <w:basedOn w:val="Normal"/>
    <w:rsid w:val="00F7020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9" w:lineRule="auto"/>
      <w:textAlignment w:val="baseline"/>
    </w:pPr>
    <w:rPr>
      <w:rFonts w:asciiTheme="minorHAnsi" w:eastAsiaTheme="minorHAnsi" w:hAnsiTheme="minorHAnsi" w:cstheme="minorBidi"/>
      <w:iCs/>
      <w:sz w:val="18"/>
      <w:szCs w:val="22"/>
      <w:lang w:val="en-US"/>
    </w:rPr>
  </w:style>
  <w:style w:type="table" w:customStyle="1" w:styleId="Helios">
    <w:name w:val="Helios"/>
    <w:basedOn w:val="TableNormal"/>
    <w:uiPriority w:val="99"/>
    <w:rsid w:val="00F70204"/>
    <w:rPr>
      <w:rFonts w:ascii="Trebuchet MS" w:hAnsi="Trebuchet MS"/>
      <w:sz w:val="18"/>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Times" w:hAnsi="Times"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font5">
    <w:name w:val="font5"/>
    <w:basedOn w:val="Normal"/>
    <w:rsid w:val="00FC3DE9"/>
    <w:pPr>
      <w:spacing w:before="100" w:beforeAutospacing="1" w:after="100" w:afterAutospacing="1"/>
    </w:pPr>
    <w:rPr>
      <w:rFonts w:cs="Arial"/>
      <w:color w:val="FF0000"/>
      <w:szCs w:val="22"/>
      <w:lang w:val="en-IE" w:eastAsia="en-IE"/>
    </w:rPr>
  </w:style>
  <w:style w:type="paragraph" w:customStyle="1" w:styleId="font6">
    <w:name w:val="font6"/>
    <w:basedOn w:val="Normal"/>
    <w:rsid w:val="00FC3DE9"/>
    <w:pPr>
      <w:spacing w:before="100" w:beforeAutospacing="1" w:after="100" w:afterAutospacing="1"/>
    </w:pPr>
    <w:rPr>
      <w:rFonts w:ascii="Tahoma" w:hAnsi="Tahoma" w:cs="Tahoma"/>
      <w:color w:val="000000"/>
      <w:sz w:val="24"/>
      <w:lang w:val="en-IE" w:eastAsia="en-IE"/>
    </w:rPr>
  </w:style>
  <w:style w:type="paragraph" w:customStyle="1" w:styleId="xl63">
    <w:name w:val="xl63"/>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4">
    <w:name w:val="xl6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5">
    <w:name w:val="xl65"/>
    <w:basedOn w:val="Normal"/>
    <w:rsid w:val="00FC3DE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66">
    <w:name w:val="xl66"/>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7">
    <w:name w:val="xl67"/>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8">
    <w:name w:val="xl68"/>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9">
    <w:name w:val="xl69"/>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0">
    <w:name w:val="xl70"/>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1">
    <w:name w:val="xl71"/>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2">
    <w:name w:val="xl72"/>
    <w:basedOn w:val="Normal"/>
    <w:rsid w:val="00FC3DE9"/>
    <w:pPr>
      <w:pBdr>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73">
    <w:name w:val="xl73"/>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4">
    <w:name w:val="xl7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5">
    <w:name w:val="xl75"/>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6">
    <w:name w:val="xl76"/>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7">
    <w:name w:val="xl77"/>
    <w:basedOn w:val="Normal"/>
    <w:rsid w:val="00FC3DE9"/>
    <w:pPr>
      <w:pBdr>
        <w:top w:val="single" w:sz="4" w:space="0" w:color="auto"/>
        <w:left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8">
    <w:name w:val="xl78"/>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9">
    <w:name w:val="xl79"/>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textAlignment w:val="center"/>
    </w:pPr>
    <w:rPr>
      <w:rFonts w:ascii="Times New Roman" w:hAnsi="Times New Roman"/>
      <w:b/>
      <w:bCs/>
      <w:color w:val="FFFFFF"/>
      <w:sz w:val="24"/>
      <w:lang w:val="en-IE" w:eastAsia="en-IE"/>
    </w:rPr>
  </w:style>
  <w:style w:type="paragraph" w:customStyle="1" w:styleId="xl80">
    <w:name w:val="xl80"/>
    <w:basedOn w:val="Normal"/>
    <w:rsid w:val="00FC3DE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xl81">
    <w:name w:val="xl81"/>
    <w:basedOn w:val="Normal"/>
    <w:rsid w:val="00FC3DE9"/>
    <w:pPr>
      <w:pBdr>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font7">
    <w:name w:val="font7"/>
    <w:basedOn w:val="Normal"/>
    <w:rsid w:val="00150DEB"/>
    <w:pPr>
      <w:spacing w:before="100" w:beforeAutospacing="1" w:after="100" w:afterAutospacing="1"/>
    </w:pPr>
    <w:rPr>
      <w:rFonts w:ascii="Tahoma" w:hAnsi="Tahoma" w:cs="Tahoma"/>
      <w:b/>
      <w:bCs/>
      <w:color w:val="000000"/>
      <w:sz w:val="18"/>
      <w:szCs w:val="18"/>
      <w:lang w:val="en-IE" w:eastAsia="en-IE"/>
    </w:rPr>
  </w:style>
  <w:style w:type="paragraph" w:customStyle="1" w:styleId="font8">
    <w:name w:val="font8"/>
    <w:basedOn w:val="Normal"/>
    <w:rsid w:val="00150DEB"/>
    <w:pPr>
      <w:spacing w:before="100" w:beforeAutospacing="1" w:after="100" w:afterAutospacing="1"/>
    </w:pPr>
    <w:rPr>
      <w:rFonts w:ascii="Calibri" w:hAnsi="Calibri"/>
      <w:color w:val="FF0000"/>
      <w:szCs w:val="22"/>
      <w:lang w:val="en-IE" w:eastAsia="en-IE"/>
    </w:rPr>
  </w:style>
  <w:style w:type="paragraph" w:customStyle="1" w:styleId="xl82">
    <w:name w:val="xl82"/>
    <w:basedOn w:val="Normal"/>
    <w:rsid w:val="00150DEB"/>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sz w:val="24"/>
      <w:lang w:val="en-IE" w:eastAsia="en-IE"/>
    </w:rPr>
  </w:style>
  <w:style w:type="paragraph" w:customStyle="1" w:styleId="xl83">
    <w:name w:val="xl83"/>
    <w:basedOn w:val="Normal"/>
    <w:rsid w:val="00150DEB"/>
    <w:pPr>
      <w:pBdr>
        <w:top w:val="single" w:sz="4" w:space="0" w:color="auto"/>
        <w:left w:val="single" w:sz="4" w:space="0" w:color="auto"/>
        <w:bottom w:val="single" w:sz="4" w:space="0" w:color="auto"/>
      </w:pBdr>
      <w:spacing w:before="100" w:beforeAutospacing="1" w:after="100" w:afterAutospacing="1"/>
      <w:jc w:val="right"/>
      <w:textAlignment w:val="center"/>
    </w:pPr>
    <w:rPr>
      <w:rFonts w:ascii="Calibri" w:hAnsi="Calibri"/>
      <w:color w:val="000000"/>
      <w:sz w:val="24"/>
      <w:lang w:val="en-IE" w:eastAsia="en-IE"/>
    </w:rPr>
  </w:style>
  <w:style w:type="paragraph" w:customStyle="1" w:styleId="xl84">
    <w:name w:val="xl84"/>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5">
    <w:name w:val="xl85"/>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paragraph" w:customStyle="1" w:styleId="xl86">
    <w:name w:val="xl86"/>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7">
    <w:name w:val="xl87"/>
    <w:basedOn w:val="Normal"/>
    <w:rsid w:val="00150DEB"/>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character" w:customStyle="1" w:styleId="ListParagraphChar">
    <w:name w:val="List Paragraph Char"/>
    <w:aliases w:val="DDM Gen Text Char,List Paragraph1 Char,Bullet Level 1 Char"/>
    <w:link w:val="ListParagraph"/>
    <w:uiPriority w:val="34"/>
    <w:locked/>
    <w:rsid w:val="002D410A"/>
    <w:rPr>
      <w:rFonts w:ascii="Arial" w:eastAsiaTheme="minorEastAsia" w:hAnsi="Arial" w:cs="Arial"/>
      <w:sz w:val="22"/>
      <w:szCs w:val="22"/>
      <w:lang w:eastAsia="en-US"/>
    </w:rPr>
  </w:style>
  <w:style w:type="paragraph" w:customStyle="1" w:styleId="Noting">
    <w:name w:val="Noting"/>
    <w:basedOn w:val="BodyText"/>
    <w:qFormat/>
    <w:rsid w:val="009E035B"/>
    <w:pPr>
      <w:spacing w:before="120" w:after="240"/>
      <w:ind w:left="567"/>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398480061">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2885824">
      <w:bodyDiv w:val="1"/>
      <w:marLeft w:val="0"/>
      <w:marRight w:val="0"/>
      <w:marTop w:val="0"/>
      <w:marBottom w:val="0"/>
      <w:divBdr>
        <w:top w:val="none" w:sz="0" w:space="0" w:color="auto"/>
        <w:left w:val="none" w:sz="0" w:space="0" w:color="auto"/>
        <w:bottom w:val="none" w:sz="0" w:space="0" w:color="auto"/>
        <w:right w:val="none" w:sz="0" w:space="0" w:color="auto"/>
      </w:divBdr>
    </w:div>
    <w:div w:id="588277811">
      <w:bodyDiv w:val="1"/>
      <w:marLeft w:val="0"/>
      <w:marRight w:val="0"/>
      <w:marTop w:val="0"/>
      <w:marBottom w:val="0"/>
      <w:divBdr>
        <w:top w:val="none" w:sz="0" w:space="0" w:color="auto"/>
        <w:left w:val="none" w:sz="0" w:space="0" w:color="auto"/>
        <w:bottom w:val="none" w:sz="0" w:space="0" w:color="auto"/>
        <w:right w:val="none" w:sz="0" w:space="0" w:color="auto"/>
      </w:divBdr>
    </w:div>
    <w:div w:id="61567719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875041504">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09549237">
      <w:bodyDiv w:val="1"/>
      <w:marLeft w:val="0"/>
      <w:marRight w:val="0"/>
      <w:marTop w:val="0"/>
      <w:marBottom w:val="0"/>
      <w:divBdr>
        <w:top w:val="none" w:sz="0" w:space="0" w:color="auto"/>
        <w:left w:val="none" w:sz="0" w:space="0" w:color="auto"/>
        <w:bottom w:val="none" w:sz="0" w:space="0" w:color="auto"/>
        <w:right w:val="none" w:sz="0" w:space="0" w:color="auto"/>
      </w:divBdr>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239093965">
      <w:bodyDiv w:val="1"/>
      <w:marLeft w:val="0"/>
      <w:marRight w:val="0"/>
      <w:marTop w:val="0"/>
      <w:marBottom w:val="0"/>
      <w:divBdr>
        <w:top w:val="none" w:sz="0" w:space="0" w:color="auto"/>
        <w:left w:val="none" w:sz="0" w:space="0" w:color="auto"/>
        <w:bottom w:val="none" w:sz="0" w:space="0" w:color="auto"/>
        <w:right w:val="none" w:sz="0" w:space="0" w:color="auto"/>
      </w:divBdr>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328827259">
      <w:bodyDiv w:val="1"/>
      <w:marLeft w:val="0"/>
      <w:marRight w:val="0"/>
      <w:marTop w:val="0"/>
      <w:marBottom w:val="0"/>
      <w:divBdr>
        <w:top w:val="none" w:sz="0" w:space="0" w:color="auto"/>
        <w:left w:val="none" w:sz="0" w:space="0" w:color="auto"/>
        <w:bottom w:val="none" w:sz="0" w:space="0" w:color="auto"/>
        <w:right w:val="none" w:sz="0" w:space="0" w:color="auto"/>
      </w:divBdr>
    </w:div>
    <w:div w:id="1368873085">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1923097964">
      <w:bodyDiv w:val="1"/>
      <w:marLeft w:val="0"/>
      <w:marRight w:val="0"/>
      <w:marTop w:val="0"/>
      <w:marBottom w:val="0"/>
      <w:divBdr>
        <w:top w:val="none" w:sz="0" w:space="0" w:color="auto"/>
        <w:left w:val="none" w:sz="0" w:space="0" w:color="auto"/>
        <w:bottom w:val="none" w:sz="0" w:space="0" w:color="auto"/>
        <w:right w:val="none" w:sz="0" w:space="0" w:color="auto"/>
      </w:divBdr>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67992078">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D492B-42CB-4E2F-B956-385DE9E6E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822</Words>
  <Characters>4690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5501</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Tom Southall</cp:lastModifiedBy>
  <cp:revision>3</cp:revision>
  <cp:lastPrinted>2017-03-26T19:38:00Z</cp:lastPrinted>
  <dcterms:created xsi:type="dcterms:W3CDTF">2019-08-12T07:31:00Z</dcterms:created>
  <dcterms:modified xsi:type="dcterms:W3CDTF">2019-08-12T07:34:00Z</dcterms:modified>
</cp:coreProperties>
</file>